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A751F" w14:textId="3C785039" w:rsidR="00D479A3" w:rsidRPr="00646A0A" w:rsidRDefault="00D479A3" w:rsidP="00BB67AE">
      <w:pPr>
        <w:pStyle w:val="Heading2"/>
        <w:tabs>
          <w:tab w:val="num" w:pos="720"/>
        </w:tabs>
        <w:spacing w:before="60" w:line="240" w:lineRule="auto"/>
        <w:jc w:val="right"/>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Anexa</w:t>
      </w:r>
      <w:r w:rsidR="00BB4DE0">
        <w:rPr>
          <w:rFonts w:asciiTheme="minorHAnsi" w:hAnsiTheme="minorHAnsi" w:cstheme="minorHAnsi"/>
          <w:b/>
          <w:bCs/>
          <w:color w:val="002060"/>
          <w:sz w:val="22"/>
          <w:szCs w:val="22"/>
          <w:lang w:val="ro-RO"/>
        </w:rPr>
        <w:t xml:space="preserve"> 8</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4F32F2D" w:rsidR="008A39E5" w:rsidRPr="005A08D7" w:rsidRDefault="00D479A3" w:rsidP="005A08D7">
      <w:pPr>
        <w:spacing w:before="60" w:after="0" w:line="240" w:lineRule="auto"/>
        <w:rPr>
          <w:rFonts w:cstheme="minorHAnsi"/>
          <w:b/>
          <w:bCs/>
          <w:i/>
          <w:iCs/>
          <w:color w:val="002060"/>
        </w:rPr>
      </w:pPr>
      <w:r w:rsidRPr="005A08D7">
        <w:rPr>
          <w:rFonts w:cstheme="minorHAnsi"/>
          <w:b/>
          <w:bCs/>
          <w:i/>
          <w:color w:val="002060"/>
        </w:rPr>
        <w:t>Cerințe DNSH aplicabile pentru investițiile care vizează</w:t>
      </w:r>
      <w:r w:rsidRPr="005A08D7">
        <w:rPr>
          <w:rFonts w:cstheme="minorHAnsi"/>
          <w:b/>
          <w:bCs/>
          <w:color w:val="002060"/>
        </w:rPr>
        <w:t xml:space="preserve"> </w:t>
      </w:r>
      <w:r w:rsidR="005A08D7" w:rsidRPr="005A08D7">
        <w:rPr>
          <w:rFonts w:cstheme="minorHAnsi"/>
          <w:b/>
          <w:bCs/>
          <w:i/>
          <w:iCs/>
          <w:color w:val="002060"/>
        </w:rPr>
        <w:t>extinderi</w:t>
      </w:r>
      <w:bookmarkEnd w:id="0"/>
      <w:r w:rsidR="005A08D7" w:rsidRPr="005A08D7">
        <w:rPr>
          <w:rFonts w:cstheme="minorHAnsi"/>
          <w:b/>
          <w:bCs/>
          <w:i/>
          <w:iCs/>
          <w:color w:val="002060"/>
        </w:rPr>
        <w:t>/reabilitări/modernizări</w:t>
      </w:r>
      <w:r w:rsidR="005A08D7" w:rsidRPr="005A08D7">
        <w:t xml:space="preserve"> </w:t>
      </w:r>
      <w:r w:rsidR="005A08D7" w:rsidRPr="005A08D7">
        <w:rPr>
          <w:rFonts w:cstheme="minorHAnsi"/>
          <w:b/>
          <w:bCs/>
          <w:i/>
          <w:iCs/>
          <w:color w:val="002060"/>
        </w:rPr>
        <w:t>și achiziție echipamente (dotări)</w:t>
      </w: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13352F7"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1F30D3" w:rsidRPr="00646A0A" w14:paraId="529B653B" w14:textId="77777777" w:rsidTr="00D479A3">
        <w:tc>
          <w:tcPr>
            <w:tcW w:w="451" w:type="pct"/>
            <w:vMerge w:val="restart"/>
            <w:vAlign w:val="center"/>
          </w:tcPr>
          <w:p w14:paraId="0A015499" w14:textId="77777777" w:rsidR="001F30D3" w:rsidRPr="00646A0A" w:rsidRDefault="001F30D3"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415C1E9A" w:rsidR="001F30D3" w:rsidRPr="00646A0A" w:rsidRDefault="001F30D3" w:rsidP="00D659E9">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1F30D3" w:rsidRPr="00646A0A" w:rsidRDefault="001F30D3"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1F30D3" w:rsidRPr="00646A0A" w:rsidRDefault="001F30D3"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1F30D3" w:rsidRPr="00646A0A" w:rsidRDefault="001F30D3"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589FB1ED" w:rsidR="001F30D3" w:rsidRDefault="001F30D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Pr>
                <w:rFonts w:cstheme="minorHAnsi"/>
                <w:color w:val="002060"/>
              </w:rPr>
              <w:t xml:space="preserve">2139/2021 </w:t>
            </w:r>
            <w:r w:rsidRPr="00646A0A">
              <w:rPr>
                <w:rFonts w:cstheme="minorHAnsi"/>
                <w:color w:val="002060"/>
              </w:rPr>
              <w:t xml:space="preserve">al </w:t>
            </w:r>
            <w:r>
              <w:rPr>
                <w:rFonts w:cstheme="minorHAnsi"/>
                <w:color w:val="002060"/>
              </w:rPr>
              <w:t>C</w:t>
            </w:r>
            <w:r w:rsidRPr="00646A0A">
              <w:rPr>
                <w:rFonts w:cstheme="minorHAnsi"/>
                <w:color w:val="002060"/>
              </w:rPr>
              <w:t>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Pr>
                <w:rFonts w:cstheme="minorHAnsi"/>
                <w:color w:val="002060"/>
              </w:rPr>
              <w:t>, consolidat.</w:t>
            </w:r>
          </w:p>
          <w:p w14:paraId="36BED919" w14:textId="61195250" w:rsidR="001F30D3" w:rsidRPr="00646A0A" w:rsidRDefault="001F30D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bookmarkEnd w:id="3"/>
      <w:tr w:rsidR="001F30D3" w:rsidRPr="00646A0A" w14:paraId="62F35442" w14:textId="77777777" w:rsidTr="007A7153">
        <w:tc>
          <w:tcPr>
            <w:tcW w:w="451" w:type="pct"/>
            <w:vMerge/>
          </w:tcPr>
          <w:p w14:paraId="4A70D9E9" w14:textId="77777777" w:rsidR="001F30D3" w:rsidRPr="00646A0A" w:rsidRDefault="001F30D3" w:rsidP="00373D14">
            <w:pPr>
              <w:spacing w:before="60"/>
              <w:jc w:val="both"/>
              <w:rPr>
                <w:rFonts w:cstheme="minorHAnsi"/>
                <w:color w:val="002060"/>
              </w:rPr>
            </w:pPr>
          </w:p>
        </w:tc>
        <w:tc>
          <w:tcPr>
            <w:tcW w:w="1703" w:type="pct"/>
            <w:shd w:val="clear" w:color="auto" w:fill="FBE4D5" w:themeFill="accent2" w:themeFillTint="33"/>
          </w:tcPr>
          <w:p w14:paraId="66649270" w14:textId="77777777" w:rsidR="001F30D3" w:rsidRPr="00646A0A" w:rsidRDefault="001F30D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2E2859F0" w14:textId="242D19E5" w:rsidR="001F30D3" w:rsidRDefault="001F30D3" w:rsidP="00373D14">
            <w:pPr>
              <w:spacing w:before="60"/>
              <w:jc w:val="both"/>
            </w:pPr>
            <w:hyperlink r:id="rId8" w:history="1">
              <w:r w:rsidRPr="0017594D">
                <w:rPr>
                  <w:rStyle w:val="Hyperlink"/>
                </w:rPr>
                <w:t>https://mfe.gov.ro/wp-content/uploads/2023/04/30c4eaf1cdbad7e782a9753fe20d2965.pdf</w:t>
              </w:r>
            </w:hyperlink>
          </w:p>
          <w:p w14:paraId="71CAB982" w14:textId="40A5A7EF" w:rsidR="001F30D3" w:rsidRPr="00646A0A" w:rsidDel="008B3FB9" w:rsidRDefault="001F30D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Pr>
                <w:rFonts w:cstheme="minorHAnsi"/>
                <w:b/>
                <w:bCs/>
                <w:color w:val="002060"/>
              </w:rPr>
              <w:t xml:space="preserve"> </w:t>
            </w:r>
            <w:r w:rsidRPr="00F40885">
              <w:rPr>
                <w:rFonts w:cstheme="minorHAnsi"/>
                <w:color w:val="002060"/>
              </w:rPr>
              <w:t xml:space="preserve">ca </w:t>
            </w:r>
            <w:r w:rsidRPr="00646A0A" w:rsidDel="008B3FB9">
              <w:rPr>
                <w:rFonts w:cstheme="minorHAnsi"/>
                <w:color w:val="002060"/>
              </w:rPr>
              <w:t xml:space="preserve">de exemplu (se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bookmarkEnd w:id="4"/>
          <w:p w14:paraId="093BA7F7" w14:textId="77777777" w:rsidR="001F30D3" w:rsidRPr="00646A0A" w:rsidRDefault="001F30D3" w:rsidP="00373D14">
            <w:pPr>
              <w:pStyle w:val="ListParagraph"/>
              <w:numPr>
                <w:ilvl w:val="0"/>
                <w:numId w:val="1"/>
              </w:numPr>
              <w:spacing w:before="60"/>
              <w:contextualSpacing w:val="0"/>
              <w:jc w:val="both"/>
              <w:rPr>
                <w:rFonts w:cstheme="minorHAnsi"/>
                <w:color w:val="002060"/>
              </w:rPr>
            </w:pPr>
            <w:r w:rsidRPr="00646A0A" w:rsidDel="008B3FB9">
              <w:rPr>
                <w:rFonts w:cstheme="minorHAnsi"/>
                <w:color w:val="002060"/>
              </w:rPr>
              <w:t>Utilizarea surselor regenerabile de energie (de exemplu, panouri fotovoltaice).</w:t>
            </w:r>
          </w:p>
          <w:p w14:paraId="50A76C65" w14:textId="77777777" w:rsidR="001F30D3" w:rsidRPr="00646A0A" w:rsidRDefault="001F30D3" w:rsidP="00373D14">
            <w:pPr>
              <w:pStyle w:val="ListParagraph"/>
              <w:numPr>
                <w:ilvl w:val="0"/>
                <w:numId w:val="1"/>
              </w:numPr>
              <w:spacing w:before="60"/>
              <w:contextualSpacing w:val="0"/>
              <w:jc w:val="both"/>
              <w:rPr>
                <w:rFonts w:cstheme="minorHAnsi"/>
                <w:color w:val="002060"/>
              </w:rPr>
            </w:pPr>
            <w:r w:rsidRPr="00646A0A">
              <w:rPr>
                <w:rFonts w:cstheme="minorHAnsi"/>
                <w:color w:val="002060"/>
              </w:rPr>
              <w:t xml:space="preserve">Creșterea spațiilor verzi </w:t>
            </w:r>
            <w:proofErr w:type="spellStart"/>
            <w:r w:rsidRPr="00646A0A">
              <w:rPr>
                <w:rFonts w:cstheme="minorHAnsi"/>
                <w:color w:val="002060"/>
              </w:rPr>
              <w:t>şi</w:t>
            </w:r>
            <w:proofErr w:type="spellEnd"/>
            <w:r w:rsidRPr="00646A0A">
              <w:rPr>
                <w:rFonts w:cstheme="minorHAnsi"/>
                <w:color w:val="002060"/>
              </w:rPr>
              <w:t xml:space="preserve"> a arborilor;</w:t>
            </w:r>
          </w:p>
        </w:tc>
        <w:tc>
          <w:tcPr>
            <w:tcW w:w="388" w:type="pct"/>
            <w:shd w:val="clear" w:color="auto" w:fill="FBE4D5" w:themeFill="accent2" w:themeFillTint="33"/>
          </w:tcPr>
          <w:p w14:paraId="41F64B56" w14:textId="5596F0EE" w:rsidR="001F30D3" w:rsidRPr="00646A0A" w:rsidRDefault="001F30D3" w:rsidP="00373D14">
            <w:pPr>
              <w:spacing w:before="60"/>
              <w:jc w:val="both"/>
              <w:rPr>
                <w:rFonts w:cstheme="minorHAnsi"/>
                <w:color w:val="002060"/>
              </w:rPr>
            </w:pPr>
            <w:r w:rsidRPr="00021057">
              <w:rPr>
                <w:rFonts w:cstheme="minorHAnsi"/>
                <w:b/>
                <w:bCs/>
                <w:color w:val="002060"/>
              </w:rPr>
              <w:t>Cerință de selecție</w:t>
            </w:r>
          </w:p>
        </w:tc>
        <w:tc>
          <w:tcPr>
            <w:tcW w:w="841" w:type="pct"/>
            <w:shd w:val="clear" w:color="auto" w:fill="FBE4D5" w:themeFill="accent2" w:themeFillTint="33"/>
          </w:tcPr>
          <w:p w14:paraId="20B50A9F" w14:textId="77777777" w:rsidR="001F30D3" w:rsidRPr="00646A0A" w:rsidRDefault="001F30D3" w:rsidP="00373D14">
            <w:pPr>
              <w:spacing w:before="60"/>
              <w:jc w:val="both"/>
              <w:rPr>
                <w:rFonts w:cstheme="minorHAnsi"/>
                <w:color w:val="002060"/>
                <w:u w:val="single"/>
              </w:rPr>
            </w:pPr>
            <w:r w:rsidRPr="00646A0A">
              <w:rPr>
                <w:rFonts w:cstheme="minorHAnsi"/>
                <w:color w:val="002060"/>
              </w:rPr>
              <w:t xml:space="preserve">Îndeplinirea cerințelor standardului </w:t>
            </w:r>
            <w:proofErr w:type="spellStart"/>
            <w:r w:rsidRPr="00646A0A">
              <w:rPr>
                <w:rFonts w:cstheme="minorHAnsi"/>
                <w:color w:val="002060"/>
              </w:rPr>
              <w:t>nZEB</w:t>
            </w:r>
            <w:proofErr w:type="spellEnd"/>
            <w:r w:rsidRPr="00646A0A">
              <w:rPr>
                <w:rFonts w:cstheme="minorHAnsi"/>
                <w:color w:val="002060"/>
              </w:rPr>
              <w:t xml:space="preserve"> </w:t>
            </w:r>
            <w:r w:rsidRPr="007A7153">
              <w:rPr>
                <w:rFonts w:cstheme="minorHAnsi"/>
                <w:color w:val="002060"/>
              </w:rPr>
              <w:t>este cerința de eligibilitate</w:t>
            </w:r>
            <w:r w:rsidRPr="00646A0A">
              <w:rPr>
                <w:rFonts w:cstheme="minorHAnsi"/>
                <w:color w:val="002060"/>
                <w:u w:val="single"/>
              </w:rPr>
              <w:t xml:space="preserve"> </w:t>
            </w:r>
          </w:p>
          <w:p w14:paraId="5C652A36" w14:textId="77777777" w:rsidR="001F30D3" w:rsidRPr="00646A0A" w:rsidRDefault="001F30D3" w:rsidP="00373D14">
            <w:pPr>
              <w:spacing w:before="60"/>
              <w:jc w:val="both"/>
              <w:rPr>
                <w:rFonts w:cstheme="minorHAnsi"/>
                <w:color w:val="002060"/>
              </w:rPr>
            </w:pPr>
          </w:p>
          <w:p w14:paraId="30113927" w14:textId="77777777" w:rsidR="001F30D3" w:rsidRPr="00646A0A" w:rsidRDefault="001F30D3" w:rsidP="00373D14">
            <w:pPr>
              <w:spacing w:before="60"/>
              <w:jc w:val="both"/>
              <w:rPr>
                <w:rFonts w:cstheme="minorHAnsi"/>
                <w:color w:val="002060"/>
              </w:rPr>
            </w:pPr>
            <w:r w:rsidRPr="00646A0A">
              <w:rPr>
                <w:rFonts w:cstheme="minorHAnsi"/>
                <w:color w:val="002060"/>
              </w:rPr>
              <w:t xml:space="preserve">Cerința este îndeplinită dacă în cadrul documentațiile </w:t>
            </w:r>
            <w:proofErr w:type="spellStart"/>
            <w:r w:rsidRPr="00646A0A">
              <w:rPr>
                <w:rFonts w:cstheme="minorHAnsi"/>
                <w:color w:val="002060"/>
              </w:rPr>
              <w:t>tehnico</w:t>
            </w:r>
            <w:proofErr w:type="spellEnd"/>
            <w:r w:rsidRPr="00646A0A">
              <w:rPr>
                <w:rFonts w:cstheme="minorHAnsi"/>
                <w:color w:val="002060"/>
              </w:rPr>
              <w:t xml:space="preserve"> economice au fost incluse elemente de eficiență energetică la standard </w:t>
            </w:r>
            <w:proofErr w:type="spellStart"/>
            <w:r w:rsidRPr="00646A0A">
              <w:rPr>
                <w:rFonts w:cstheme="minorHAnsi"/>
                <w:color w:val="002060"/>
              </w:rPr>
              <w:t>nZEB</w:t>
            </w:r>
            <w:proofErr w:type="spellEnd"/>
            <w:r w:rsidRPr="00646A0A">
              <w:rPr>
                <w:rFonts w:cstheme="minorHAnsi"/>
                <w:color w:val="002060"/>
              </w:rPr>
              <w:t>.</w:t>
            </w:r>
          </w:p>
        </w:tc>
        <w:tc>
          <w:tcPr>
            <w:tcW w:w="581" w:type="pct"/>
            <w:shd w:val="clear" w:color="auto" w:fill="FBE4D5" w:themeFill="accent2" w:themeFillTint="33"/>
          </w:tcPr>
          <w:p w14:paraId="1FCA5759" w14:textId="298AC3C6" w:rsidR="001F30D3" w:rsidRPr="00646A0A" w:rsidRDefault="001F30D3" w:rsidP="00373D14">
            <w:pPr>
              <w:spacing w:before="60"/>
              <w:jc w:val="both"/>
              <w:rPr>
                <w:rFonts w:cstheme="minorHAnsi"/>
                <w:color w:val="002060"/>
              </w:rPr>
            </w:pPr>
            <w:r w:rsidRPr="00646A0A">
              <w:rPr>
                <w:rFonts w:cstheme="minorHAnsi"/>
                <w:color w:val="002060"/>
              </w:rPr>
              <w:t xml:space="preserve">Se verifică ulterior finalizării </w:t>
            </w:r>
            <w:r w:rsidRPr="005347A9">
              <w:rPr>
                <w:rFonts w:cstheme="minorHAnsi"/>
                <w:color w:val="002060"/>
              </w:rPr>
              <w:t>investiției în baza certificatului de performanță energetică</w:t>
            </w:r>
            <w:r w:rsidRPr="00646A0A">
              <w:rPr>
                <w:rFonts w:cstheme="minorHAnsi"/>
                <w:color w:val="002060"/>
              </w:rPr>
              <w:t xml:space="preserve"> care atestă îndeplinirea standardului </w:t>
            </w:r>
            <w:proofErr w:type="spellStart"/>
            <w:r w:rsidRPr="00646A0A">
              <w:rPr>
                <w:rFonts w:cstheme="minorHAnsi"/>
                <w:color w:val="002060"/>
              </w:rPr>
              <w:t>nZEB</w:t>
            </w:r>
            <w:proofErr w:type="spellEnd"/>
            <w:r w:rsidRPr="00646A0A">
              <w:rPr>
                <w:rFonts w:cstheme="minorHAnsi"/>
                <w:color w:val="002060"/>
              </w:rPr>
              <w:t>.</w:t>
            </w:r>
          </w:p>
          <w:p w14:paraId="3085C46E" w14:textId="77777777" w:rsidR="001F30D3" w:rsidRPr="00646A0A" w:rsidRDefault="001F30D3" w:rsidP="00373D14">
            <w:pPr>
              <w:spacing w:before="60"/>
              <w:jc w:val="both"/>
              <w:rPr>
                <w:rFonts w:cstheme="minorHAnsi"/>
                <w:color w:val="002060"/>
              </w:rPr>
            </w:pPr>
          </w:p>
        </w:tc>
        <w:tc>
          <w:tcPr>
            <w:tcW w:w="1036" w:type="pct"/>
            <w:shd w:val="clear" w:color="auto" w:fill="FBE4D5" w:themeFill="accent2" w:themeFillTint="33"/>
          </w:tcPr>
          <w:p w14:paraId="16CD744C" w14:textId="77777777" w:rsidR="001F30D3" w:rsidRPr="00646A0A" w:rsidRDefault="001F30D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0945B4" w:rsidRPr="00646A0A" w14:paraId="0DCB22B8" w14:textId="77777777" w:rsidTr="007A7153">
        <w:tc>
          <w:tcPr>
            <w:tcW w:w="451" w:type="pct"/>
            <w:vMerge/>
          </w:tcPr>
          <w:p w14:paraId="1D791577" w14:textId="77777777" w:rsidR="000945B4" w:rsidRPr="00646A0A" w:rsidRDefault="000945B4" w:rsidP="000945B4">
            <w:pPr>
              <w:spacing w:before="60"/>
              <w:jc w:val="both"/>
              <w:rPr>
                <w:rFonts w:cstheme="minorHAnsi"/>
                <w:color w:val="002060"/>
              </w:rPr>
            </w:pPr>
          </w:p>
        </w:tc>
        <w:tc>
          <w:tcPr>
            <w:tcW w:w="1703" w:type="pct"/>
            <w:shd w:val="clear" w:color="auto" w:fill="FBE4D5" w:themeFill="accent2" w:themeFillTint="33"/>
          </w:tcPr>
          <w:p w14:paraId="49393CD0" w14:textId="53A62903" w:rsidR="000945B4" w:rsidRPr="00646A0A" w:rsidRDefault="000945B4" w:rsidP="000945B4">
            <w:pPr>
              <w:spacing w:before="60"/>
              <w:jc w:val="both"/>
              <w:rPr>
                <w:rFonts w:cstheme="minorHAnsi"/>
                <w:b/>
                <w:bCs/>
                <w:color w:val="002060"/>
              </w:rPr>
            </w:pPr>
            <w:r>
              <w:rPr>
                <w:rFonts w:cstheme="minorHAnsi"/>
                <w:color w:val="002060"/>
              </w:rPr>
              <w:t xml:space="preserve">Reducerea </w:t>
            </w:r>
            <w:proofErr w:type="spellStart"/>
            <w:r>
              <w:rPr>
                <w:rFonts w:cstheme="minorHAnsi"/>
                <w:b/>
                <w:bCs/>
                <w:color w:val="002060"/>
              </w:rPr>
              <w:t>emisilor</w:t>
            </w:r>
            <w:proofErr w:type="spellEnd"/>
            <w:r>
              <w:rPr>
                <w:rFonts w:cstheme="minorHAnsi"/>
                <w:b/>
                <w:bCs/>
                <w:color w:val="002060"/>
              </w:rPr>
              <w:t xml:space="preserve"> </w:t>
            </w:r>
            <w:r w:rsidRPr="00646A0A">
              <w:rPr>
                <w:rFonts w:cstheme="minorHAnsi"/>
                <w:b/>
                <w:bCs/>
                <w:color w:val="002060"/>
              </w:rPr>
              <w:t>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33DED573" w14:textId="63DB3806" w:rsidR="000945B4" w:rsidRPr="00021057" w:rsidRDefault="000945B4" w:rsidP="000945B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06AF671C" w14:textId="0EEBB19E" w:rsidR="000945B4" w:rsidRPr="00646A0A" w:rsidRDefault="000945B4" w:rsidP="000945B4">
            <w:pPr>
              <w:spacing w:before="60"/>
              <w:jc w:val="both"/>
              <w:rPr>
                <w:rFonts w:cstheme="minorHAnsi"/>
                <w:color w:val="002060"/>
              </w:rPr>
            </w:pPr>
            <w:r>
              <w:rPr>
                <w:rFonts w:cstheme="minorHAnsi"/>
                <w:color w:val="002060"/>
              </w:rPr>
              <w:t>P</w:t>
            </w:r>
            <w:r w:rsidRPr="000945B4">
              <w:rPr>
                <w:rFonts w:cstheme="minorHAnsi"/>
                <w:color w:val="002060"/>
              </w:rPr>
              <w:t>rezentarea informațiilor care au fost cuprinse</w:t>
            </w:r>
            <w:r>
              <w:rPr>
                <w:rFonts w:cstheme="minorHAnsi"/>
                <w:color w:val="002060"/>
              </w:rPr>
              <w:t xml:space="preserve"> în</w:t>
            </w:r>
            <w:r w:rsidRPr="000945B4">
              <w:rPr>
                <w:rFonts w:cstheme="minorHAnsi"/>
                <w:color w:val="002060"/>
              </w:rPr>
              <w:t xml:space="preserve"> documentația necesară pentru emitere actului de reglementare emis de autoritatea pentru protecția mediului.</w:t>
            </w:r>
          </w:p>
        </w:tc>
        <w:tc>
          <w:tcPr>
            <w:tcW w:w="581" w:type="pct"/>
            <w:shd w:val="clear" w:color="auto" w:fill="FBE4D5" w:themeFill="accent2" w:themeFillTint="33"/>
          </w:tcPr>
          <w:p w14:paraId="121357D8" w14:textId="789B26A1" w:rsidR="000945B4" w:rsidRPr="00646A0A" w:rsidRDefault="000945B4" w:rsidP="000945B4">
            <w:pPr>
              <w:spacing w:before="60"/>
              <w:jc w:val="both"/>
              <w:rPr>
                <w:rFonts w:cstheme="minorHAnsi"/>
                <w:color w:val="002060"/>
              </w:rPr>
            </w:pPr>
            <w:r w:rsidRPr="000945B4">
              <w:rPr>
                <w:rFonts w:cstheme="minorHAnsi"/>
                <w:color w:val="002060"/>
              </w:rPr>
              <w:t>Actul de reglementare emis de autoritatea pentru protecția mediului (Decizia etapei de încadrare sau Clasarea notificării)</w:t>
            </w:r>
          </w:p>
        </w:tc>
        <w:tc>
          <w:tcPr>
            <w:tcW w:w="1036" w:type="pct"/>
            <w:shd w:val="clear" w:color="auto" w:fill="FBE4D5" w:themeFill="accent2" w:themeFillTint="33"/>
          </w:tcPr>
          <w:p w14:paraId="79B6A7B6" w14:textId="3D9C9167" w:rsidR="000945B4" w:rsidRDefault="000945B4" w:rsidP="000945B4">
            <w:pPr>
              <w:pStyle w:val="ListParagraph"/>
              <w:numPr>
                <w:ilvl w:val="0"/>
                <w:numId w:val="2"/>
              </w:numPr>
              <w:spacing w:before="60"/>
              <w:jc w:val="both"/>
              <w:rPr>
                <w:rFonts w:cstheme="minorHAnsi"/>
                <w:color w:val="002060"/>
              </w:rPr>
            </w:pPr>
            <w:r>
              <w:rPr>
                <w:rFonts w:cstheme="minorHAnsi"/>
                <w:color w:val="002060"/>
              </w:rPr>
              <w:t xml:space="preserve">Legea nr. 292/2018 </w:t>
            </w:r>
            <w:r w:rsidRPr="00874E57">
              <w:rPr>
                <w:rFonts w:cstheme="minorHAnsi"/>
                <w:color w:val="002060"/>
              </w:rPr>
              <w:t>privind evaluarea impactului anumitor proiecte publice și private asupra mediului.</w:t>
            </w:r>
          </w:p>
          <w:p w14:paraId="6F4CE4A8" w14:textId="77777777" w:rsidR="000945B4" w:rsidRPr="00874E57" w:rsidRDefault="000945B4" w:rsidP="000945B4">
            <w:pPr>
              <w:pStyle w:val="ListParagraph"/>
              <w:numPr>
                <w:ilvl w:val="0"/>
                <w:numId w:val="2"/>
              </w:numPr>
              <w:spacing w:before="60"/>
              <w:jc w:val="both"/>
              <w:rPr>
                <w:rFonts w:cstheme="minorHAnsi"/>
                <w:color w:val="002060"/>
              </w:rPr>
            </w:pPr>
            <w:r w:rsidRPr="00874E57">
              <w:rPr>
                <w:rFonts w:cstheme="minorHAnsi"/>
                <w:color w:val="002060"/>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0B1DB591" w14:textId="73ECF564" w:rsidR="000945B4" w:rsidRPr="00646A0A" w:rsidRDefault="000945B4" w:rsidP="000945B4">
            <w:pPr>
              <w:pStyle w:val="ListParagraph"/>
              <w:numPr>
                <w:ilvl w:val="0"/>
                <w:numId w:val="2"/>
              </w:numPr>
              <w:spacing w:before="60"/>
              <w:contextualSpacing w:val="0"/>
              <w:jc w:val="both"/>
              <w:rPr>
                <w:rFonts w:cstheme="minorHAnsi"/>
                <w:color w:val="002060"/>
              </w:rPr>
            </w:pPr>
            <w:r w:rsidRPr="00874E57">
              <w:rPr>
                <w:rFonts w:cstheme="minorHAnsi"/>
                <w:color w:val="002060"/>
              </w:rPr>
              <w:lastRenderedPageBreak/>
              <w:t>Orientări tehnice referitoare la imunizarea infrastructurii la schimbările climatice în perioada 2021-2027 (2021/C 373/01).</w:t>
            </w:r>
          </w:p>
        </w:tc>
      </w:tr>
      <w:tr w:rsidR="00F40885" w:rsidRPr="00646A0A" w14:paraId="68EB4679" w14:textId="77777777" w:rsidTr="007708FF">
        <w:tc>
          <w:tcPr>
            <w:tcW w:w="451" w:type="pct"/>
          </w:tcPr>
          <w:p w14:paraId="1490F35D"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17D4E04C" w14:textId="58165D33" w:rsidR="00F40885" w:rsidRPr="00646A0A" w:rsidRDefault="00F40885" w:rsidP="00F40885">
            <w:pPr>
              <w:spacing w:before="60"/>
              <w:jc w:val="both"/>
              <w:rPr>
                <w:rFonts w:cstheme="minorHAnsi"/>
                <w:b/>
                <w:bCs/>
                <w:color w:val="002060"/>
              </w:rPr>
            </w:pPr>
            <w:r w:rsidRPr="00D77997">
              <w:rPr>
                <w:rFonts w:cstheme="minorHAnsi"/>
                <w:color w:val="002060"/>
              </w:rPr>
              <w:t xml:space="preserve">Echipamentele tehnice/medicale </w:t>
            </w:r>
            <w:r w:rsidRPr="005347A9">
              <w:rPr>
                <w:rFonts w:cstheme="minorHAnsi"/>
                <w:color w:val="002060"/>
              </w:rPr>
              <w:t xml:space="preserve">specifice </w:t>
            </w:r>
            <w:r w:rsidRPr="00D77997">
              <w:rPr>
                <w:rFonts w:cstheme="minorHAnsi"/>
                <w:color w:val="002060"/>
              </w:rPr>
              <w:t>utilizate vor îndeplini cerințele legate de energie stabilite în conformitate cu Directiva 2009/125/CE pentru produsele cu impact energetic, inclusiv servere și stocare de date sau computere și servere de calculatoare sau afișaje electronice</w:t>
            </w:r>
            <w:r w:rsidR="00022F0E">
              <w:rPr>
                <w:rFonts w:cstheme="minorHAnsi"/>
                <w:color w:val="002060"/>
              </w:rPr>
              <w:t xml:space="preserve"> </w:t>
            </w:r>
            <w:r w:rsidR="00022F0E" w:rsidRPr="00022F0E">
              <w:rPr>
                <w:rFonts w:cstheme="minorHAnsi"/>
                <w:color w:val="002060"/>
              </w:rPr>
              <w:t>(în funcție de specificitatea proiectului)</w:t>
            </w:r>
          </w:p>
        </w:tc>
        <w:tc>
          <w:tcPr>
            <w:tcW w:w="388" w:type="pct"/>
            <w:tcBorders>
              <w:bottom w:val="single" w:sz="4" w:space="0" w:color="auto"/>
            </w:tcBorders>
            <w:shd w:val="clear" w:color="auto" w:fill="FBE4D5" w:themeFill="accent2" w:themeFillTint="33"/>
          </w:tcPr>
          <w:p w14:paraId="5CAD8F36" w14:textId="4C49D1F0" w:rsidR="00F40885" w:rsidRPr="00646A0A" w:rsidRDefault="005347A9" w:rsidP="00F40885">
            <w:pPr>
              <w:spacing w:before="60"/>
              <w:jc w:val="both"/>
              <w:rPr>
                <w:rFonts w:cstheme="minorHAnsi"/>
                <w:b/>
                <w:bCs/>
                <w:color w:val="002060"/>
              </w:rPr>
            </w:pPr>
            <w:r w:rsidRPr="005347A9">
              <w:rPr>
                <w:rFonts w:cstheme="minorHAnsi"/>
                <w:b/>
                <w:bCs/>
                <w:color w:val="002060"/>
              </w:rPr>
              <w:t>Cerință de selecție</w:t>
            </w:r>
          </w:p>
        </w:tc>
        <w:tc>
          <w:tcPr>
            <w:tcW w:w="841" w:type="pct"/>
            <w:tcBorders>
              <w:bottom w:val="single" w:sz="4" w:space="0" w:color="auto"/>
            </w:tcBorders>
            <w:shd w:val="clear" w:color="auto" w:fill="FBE4D5" w:themeFill="accent2" w:themeFillTint="33"/>
          </w:tcPr>
          <w:p w14:paraId="095BEF06" w14:textId="0E9D1A77" w:rsidR="00F40885" w:rsidRPr="00646A0A" w:rsidRDefault="00F40885" w:rsidP="00F40885">
            <w:pPr>
              <w:spacing w:before="60"/>
              <w:jc w:val="both"/>
              <w:rPr>
                <w:rFonts w:cstheme="minorHAnsi"/>
                <w:color w:val="002060"/>
              </w:rPr>
            </w:pPr>
            <w:r w:rsidRPr="00D77997">
              <w:rPr>
                <w:rFonts w:cstheme="minorHAnsi"/>
                <w:color w:val="002060"/>
              </w:rPr>
              <w:t xml:space="preserve">Echipamentele tehnice/medicale </w:t>
            </w:r>
            <w:r w:rsidRPr="005347A9">
              <w:rPr>
                <w:rFonts w:cstheme="minorHAnsi"/>
                <w:color w:val="002060"/>
              </w:rPr>
              <w:t>specifice</w:t>
            </w:r>
            <w:r w:rsidRPr="00D77997">
              <w:rPr>
                <w:rFonts w:cstheme="minorHAnsi"/>
                <w:color w:val="002060"/>
              </w:rPr>
              <w:t xml:space="preserve"> utilizate vor îndeplini cerințele legate de energie stabilite în conformitate cu Directiva 2009/125/CE pentru produsele cu impact energetic, inclusiv servere și stocare de date sau computere și servere de calculatoare sau afișaje electronic</w:t>
            </w:r>
            <w:r>
              <w:rPr>
                <w:rFonts w:cstheme="minorHAnsi"/>
                <w:color w:val="002060"/>
              </w:rPr>
              <w:t xml:space="preserve">e </w:t>
            </w:r>
          </w:p>
        </w:tc>
        <w:tc>
          <w:tcPr>
            <w:tcW w:w="581" w:type="pct"/>
            <w:tcBorders>
              <w:bottom w:val="single" w:sz="4" w:space="0" w:color="auto"/>
            </w:tcBorders>
            <w:shd w:val="clear" w:color="auto" w:fill="FBE4D5" w:themeFill="accent2" w:themeFillTint="33"/>
          </w:tcPr>
          <w:p w14:paraId="6CC237E8" w14:textId="77777777" w:rsidR="00F40885" w:rsidRPr="00F40885" w:rsidRDefault="00F40885" w:rsidP="00F40885">
            <w:pPr>
              <w:spacing w:before="60" w:after="160" w:line="259" w:lineRule="auto"/>
              <w:jc w:val="both"/>
              <w:rPr>
                <w:rFonts w:cstheme="minorHAnsi"/>
                <w:color w:val="002060"/>
              </w:rPr>
            </w:pPr>
            <w:r w:rsidRPr="00F40885">
              <w:rPr>
                <w:rFonts w:cstheme="minorHAnsi"/>
                <w:color w:val="002060"/>
              </w:rPr>
              <w:t>SF pentru proiectele care au componente sau sisteme IT C (în funcție de specificitatea proiectului)</w:t>
            </w:r>
          </w:p>
          <w:p w14:paraId="61BB3473" w14:textId="77777777" w:rsidR="00F40885" w:rsidRPr="00F40885" w:rsidRDefault="00F40885" w:rsidP="00F40885">
            <w:pPr>
              <w:spacing w:before="60" w:after="160" w:line="259" w:lineRule="auto"/>
              <w:jc w:val="both"/>
              <w:rPr>
                <w:rFonts w:cstheme="minorHAnsi"/>
                <w:color w:val="002060"/>
              </w:rPr>
            </w:pPr>
            <w:r w:rsidRPr="00F40885">
              <w:rPr>
                <w:rFonts w:cstheme="minorHAnsi"/>
                <w:color w:val="002060"/>
              </w:rPr>
              <w:t>Achizițiile prevăzute a se realiza în cadrul proiectului iau în considerare și Ordinul nr. 1.946 din 9 august 2024)</w:t>
            </w:r>
          </w:p>
          <w:p w14:paraId="6453F1D7" w14:textId="77777777" w:rsidR="00F40885" w:rsidRDefault="00F40885" w:rsidP="00F40885">
            <w:pPr>
              <w:spacing w:before="60"/>
              <w:jc w:val="both"/>
              <w:rPr>
                <w:rFonts w:cstheme="minorHAnsi"/>
                <w:color w:val="002060"/>
              </w:rPr>
            </w:pPr>
          </w:p>
          <w:p w14:paraId="26ED7BF1" w14:textId="39F0E6C6"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7FB8A051" w14:textId="469479BB" w:rsidR="00F40885" w:rsidRPr="00646A0A" w:rsidRDefault="00F40885" w:rsidP="00F40885">
            <w:pPr>
              <w:pStyle w:val="ListParagraph"/>
              <w:numPr>
                <w:ilvl w:val="0"/>
                <w:numId w:val="2"/>
              </w:numPr>
              <w:spacing w:before="60"/>
              <w:contextualSpacing w:val="0"/>
              <w:jc w:val="both"/>
              <w:rPr>
                <w:rFonts w:cstheme="minorHAnsi"/>
                <w:color w:val="002060"/>
              </w:rPr>
            </w:pPr>
            <w:r w:rsidRPr="00F40885">
              <w:rPr>
                <w:rFonts w:cstheme="minorHAnsi"/>
                <w:color w:val="002060"/>
              </w:rPr>
              <w:t>Ordinul nr. 1.946 din 9 august 2024</w:t>
            </w:r>
            <w:r>
              <w:rPr>
                <w:rFonts w:cstheme="minorHAnsi"/>
                <w:color w:val="002060"/>
              </w:rPr>
              <w:t xml:space="preserve"> </w:t>
            </w:r>
            <w:r>
              <w:t xml:space="preserve"> </w:t>
            </w:r>
            <w:r w:rsidRPr="00F40885">
              <w:rPr>
                <w:rFonts w:cstheme="minorHAnsi"/>
                <w:color w:val="002060"/>
              </w:rPr>
              <w:t>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p>
        </w:tc>
      </w:tr>
      <w:tr w:rsidR="00F40885" w:rsidRPr="00646A0A" w14:paraId="33685FA1" w14:textId="77777777" w:rsidTr="007708FF">
        <w:tc>
          <w:tcPr>
            <w:tcW w:w="451" w:type="pct"/>
          </w:tcPr>
          <w:p w14:paraId="3BD9EB6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22872FC" w14:textId="565E8248" w:rsidR="00F40885" w:rsidRPr="00646A0A" w:rsidRDefault="00F40885" w:rsidP="00F40885">
            <w:pPr>
              <w:spacing w:before="60"/>
              <w:jc w:val="both"/>
              <w:rPr>
                <w:rFonts w:cstheme="minorHAnsi"/>
                <w:b/>
                <w:bCs/>
                <w:color w:val="002060"/>
              </w:rPr>
            </w:pPr>
            <w:r w:rsidRPr="00D77997">
              <w:rPr>
                <w:rFonts w:cstheme="minorHAnsi"/>
                <w:color w:val="002060"/>
              </w:rPr>
              <w:t>Investițiile vor fi realizate având în vedere cele mai bune practici cu privire la eficiența energetică a echipamentelor utilizate și managementul energiei</w:t>
            </w:r>
            <w:r w:rsidR="00022F0E">
              <w:rPr>
                <w:rFonts w:cstheme="minorHAnsi"/>
                <w:color w:val="002060"/>
              </w:rPr>
              <w:t xml:space="preserve"> </w:t>
            </w:r>
            <w:r w:rsidR="00022F0E" w:rsidRPr="00022F0E">
              <w:rPr>
                <w:rFonts w:cstheme="minorHAnsi"/>
                <w:color w:val="002060"/>
              </w:rPr>
              <w:t>(în funcție de specificitatea proiectului)</w:t>
            </w:r>
          </w:p>
        </w:tc>
        <w:tc>
          <w:tcPr>
            <w:tcW w:w="388" w:type="pct"/>
            <w:tcBorders>
              <w:bottom w:val="single" w:sz="4" w:space="0" w:color="auto"/>
            </w:tcBorders>
            <w:shd w:val="clear" w:color="auto" w:fill="FBE4D5" w:themeFill="accent2" w:themeFillTint="33"/>
          </w:tcPr>
          <w:p w14:paraId="54CFF999" w14:textId="014B4F0A" w:rsidR="00F40885" w:rsidRPr="00646A0A" w:rsidRDefault="005347A9" w:rsidP="00F40885">
            <w:pPr>
              <w:spacing w:before="60"/>
              <w:jc w:val="both"/>
              <w:rPr>
                <w:rFonts w:cstheme="minorHAnsi"/>
                <w:b/>
                <w:bCs/>
                <w:color w:val="002060"/>
              </w:rPr>
            </w:pPr>
            <w:r w:rsidRPr="005347A9">
              <w:rPr>
                <w:rFonts w:cstheme="minorHAnsi"/>
                <w:b/>
                <w:bCs/>
                <w:color w:val="002060"/>
              </w:rPr>
              <w:t>Cerință de selecție</w:t>
            </w:r>
          </w:p>
        </w:tc>
        <w:tc>
          <w:tcPr>
            <w:tcW w:w="841" w:type="pct"/>
            <w:tcBorders>
              <w:bottom w:val="single" w:sz="4" w:space="0" w:color="auto"/>
            </w:tcBorders>
            <w:shd w:val="clear" w:color="auto" w:fill="FBE4D5" w:themeFill="accent2" w:themeFillTint="33"/>
          </w:tcPr>
          <w:p w14:paraId="49A74A6F" w14:textId="5F75694F" w:rsidR="00F40885" w:rsidRPr="00646A0A" w:rsidRDefault="00F40885" w:rsidP="00F40885">
            <w:pPr>
              <w:spacing w:before="60"/>
              <w:jc w:val="both"/>
              <w:rPr>
                <w:rFonts w:cstheme="minorHAnsi"/>
                <w:color w:val="002060"/>
              </w:rPr>
            </w:pPr>
            <w:r w:rsidRPr="00D77997">
              <w:rPr>
                <w:rFonts w:cstheme="minorHAnsi"/>
                <w:color w:val="002060"/>
              </w:rPr>
              <w:t>Investițiile vor fi realizate având în vedere cele mai bune practici cu privire la eficiența energetică a echipamentelor utilizate și managementul energiei.</w:t>
            </w:r>
          </w:p>
        </w:tc>
        <w:tc>
          <w:tcPr>
            <w:tcW w:w="581" w:type="pct"/>
            <w:tcBorders>
              <w:bottom w:val="single" w:sz="4" w:space="0" w:color="auto"/>
            </w:tcBorders>
            <w:shd w:val="clear" w:color="auto" w:fill="FBE4D5" w:themeFill="accent2" w:themeFillTint="33"/>
          </w:tcPr>
          <w:p w14:paraId="1B63B691" w14:textId="77777777" w:rsidR="005347A9" w:rsidRPr="005347A9" w:rsidRDefault="005347A9" w:rsidP="005347A9">
            <w:pPr>
              <w:spacing w:before="60"/>
              <w:jc w:val="both"/>
              <w:rPr>
                <w:rFonts w:cstheme="minorHAnsi"/>
                <w:color w:val="002060"/>
              </w:rPr>
            </w:pPr>
            <w:r w:rsidRPr="005347A9">
              <w:rPr>
                <w:rFonts w:cstheme="minorHAnsi"/>
                <w:color w:val="002060"/>
              </w:rPr>
              <w:t>SF pentru proiectele care au componente sau sisteme IT C (în funcție de specificitatea proiectului)</w:t>
            </w:r>
          </w:p>
          <w:p w14:paraId="5B5FAA0C" w14:textId="77777777" w:rsidR="005347A9" w:rsidRPr="005347A9" w:rsidRDefault="005347A9" w:rsidP="005347A9">
            <w:pPr>
              <w:spacing w:before="60"/>
              <w:jc w:val="both"/>
              <w:rPr>
                <w:rFonts w:cstheme="minorHAnsi"/>
                <w:color w:val="002060"/>
              </w:rPr>
            </w:pPr>
            <w:r w:rsidRPr="005347A9">
              <w:rPr>
                <w:rFonts w:cstheme="minorHAnsi"/>
                <w:color w:val="002060"/>
              </w:rPr>
              <w:t>Cererea de finanțare</w:t>
            </w:r>
          </w:p>
          <w:p w14:paraId="000B723E" w14:textId="77777777" w:rsidR="005347A9" w:rsidRPr="005347A9" w:rsidRDefault="005347A9" w:rsidP="005347A9">
            <w:pPr>
              <w:spacing w:before="60"/>
              <w:jc w:val="both"/>
              <w:rPr>
                <w:rFonts w:cstheme="minorHAnsi"/>
                <w:color w:val="002060"/>
              </w:rPr>
            </w:pPr>
            <w:r w:rsidRPr="005347A9">
              <w:rPr>
                <w:rFonts w:cstheme="minorHAnsi"/>
                <w:color w:val="002060"/>
              </w:rPr>
              <w:t>Achizițiile prevăzute a se realiza în cadrul proiectului iau în considerare și Ordinul nr. 1.946 din 9 august 2024)</w:t>
            </w:r>
          </w:p>
          <w:p w14:paraId="522A6CDE" w14:textId="77777777" w:rsidR="005347A9" w:rsidRPr="005347A9" w:rsidRDefault="005347A9" w:rsidP="005347A9">
            <w:pPr>
              <w:spacing w:before="60"/>
              <w:jc w:val="both"/>
              <w:rPr>
                <w:rFonts w:cstheme="minorHAnsi"/>
                <w:color w:val="002060"/>
              </w:rPr>
            </w:pPr>
          </w:p>
          <w:p w14:paraId="31DF54B9" w14:textId="523FD88D"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32CB32EF" w14:textId="77777777" w:rsidR="00F40885" w:rsidRDefault="00F40885" w:rsidP="00F40885">
            <w:pPr>
              <w:pStyle w:val="ListParagraph"/>
              <w:numPr>
                <w:ilvl w:val="0"/>
                <w:numId w:val="2"/>
              </w:numPr>
              <w:spacing w:before="60"/>
              <w:jc w:val="both"/>
              <w:rPr>
                <w:rFonts w:cstheme="minorHAnsi"/>
                <w:color w:val="002060"/>
              </w:rPr>
            </w:pPr>
            <w:r w:rsidRPr="008B5407">
              <w:rPr>
                <w:rFonts w:cstheme="minorHAnsi"/>
                <w:color w:val="002060"/>
              </w:rPr>
              <w:t>Decizia (UE) 2021/2054 A COMISIEI din 8 noiembrie 2021</w:t>
            </w:r>
            <w:r>
              <w:rPr>
                <w:rFonts w:cstheme="minorHAnsi"/>
                <w:color w:val="002060"/>
              </w:rPr>
              <w:t xml:space="preserve"> </w:t>
            </w:r>
            <w:r w:rsidRPr="008B5407">
              <w:rPr>
                <w:rFonts w:cstheme="minorHAnsi"/>
                <w:color w:val="002060"/>
              </w:rPr>
              <w:t>privind documentul de referință sectorial referitor la cele mai bune practici de management de mediu, la indicatorii de performanță de mediu și la parametrii de excelență pentru sectorul serviciilor de telecomunicații și tehnologia informației și comunicațiilor (TIC), în sensul Regulamentului (CE) nr. 1221/2009 al Parlamentului European și al Consiliului</w:t>
            </w:r>
          </w:p>
          <w:p w14:paraId="5FC21339" w14:textId="74094A98" w:rsidR="00F40885" w:rsidRPr="00646A0A" w:rsidRDefault="00F40885" w:rsidP="00F40885">
            <w:pPr>
              <w:pStyle w:val="ListParagraph"/>
              <w:numPr>
                <w:ilvl w:val="0"/>
                <w:numId w:val="2"/>
              </w:numPr>
              <w:spacing w:before="60"/>
              <w:contextualSpacing w:val="0"/>
              <w:jc w:val="both"/>
              <w:rPr>
                <w:rFonts w:cstheme="minorHAnsi"/>
                <w:color w:val="002060"/>
              </w:rPr>
            </w:pPr>
            <w:r w:rsidRPr="00F40885">
              <w:rPr>
                <w:rFonts w:cstheme="minorHAnsi"/>
                <w:color w:val="002060"/>
              </w:rPr>
              <w:t xml:space="preserve">Ordinul nr. 1.946 din 9 august 2024  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w:t>
            </w:r>
            <w:r w:rsidRPr="00F40885">
              <w:rPr>
                <w:rFonts w:cstheme="minorHAnsi"/>
                <w:color w:val="002060"/>
              </w:rPr>
              <w:lastRenderedPageBreak/>
              <w:t>394/2016, respectiv în anexa nr. 2 la Normele metodologice de aplicare a prevederilor referitoare la atribuirea contractului de achiziție publică/acordului-cadru din Legea nr. 98/2016 privind achizițiile publice, aprobate prin Hotărârea Guvernului nr. 395/2016</w:t>
            </w:r>
          </w:p>
        </w:tc>
      </w:tr>
      <w:tr w:rsidR="00F40885" w:rsidRPr="00646A0A" w14:paraId="225BDFA6" w14:textId="77777777" w:rsidTr="00D479A3">
        <w:tc>
          <w:tcPr>
            <w:tcW w:w="451" w:type="pct"/>
            <w:vMerge w:val="restart"/>
          </w:tcPr>
          <w:p w14:paraId="2262CAB6" w14:textId="245A4A7E" w:rsidR="00F40885" w:rsidRPr="00646A0A" w:rsidRDefault="00021057" w:rsidP="00F40885">
            <w:pPr>
              <w:spacing w:before="60"/>
              <w:jc w:val="both"/>
              <w:rPr>
                <w:rFonts w:cstheme="minorHAnsi"/>
                <w:color w:val="002060"/>
              </w:rPr>
            </w:pPr>
            <w:r w:rsidRPr="00646A0A">
              <w:rPr>
                <w:rFonts w:cstheme="minorHAnsi"/>
                <w:b/>
                <w:bCs/>
                <w:color w:val="002060"/>
              </w:rPr>
              <w:lastRenderedPageBreak/>
              <w:t>Adaptarea la schimbările climatice</w:t>
            </w:r>
          </w:p>
        </w:tc>
        <w:tc>
          <w:tcPr>
            <w:tcW w:w="1703" w:type="pct"/>
            <w:shd w:val="clear" w:color="auto" w:fill="FBE4D5" w:themeFill="accent2" w:themeFillTint="33"/>
          </w:tcPr>
          <w:p w14:paraId="4307639C" w14:textId="7CD8CDC0" w:rsidR="00F40885" w:rsidRPr="00646A0A" w:rsidRDefault="00F40885" w:rsidP="00F40885">
            <w:pPr>
              <w:spacing w:before="60"/>
              <w:jc w:val="both"/>
              <w:rPr>
                <w:rFonts w:cstheme="minorHAnsi"/>
                <w:color w:val="002060"/>
              </w:rPr>
            </w:pPr>
            <w:bookmarkStart w:id="5" w:name="_Hlk130560897"/>
            <w:r w:rsidRPr="00646A0A">
              <w:rPr>
                <w:rFonts w:cstheme="minorHAnsi"/>
                <w:color w:val="002060"/>
              </w:rPr>
              <w:t>Sistemele tehnice ale clădirilor trebuie sa fie optimizate pentru a oferi confort termic ocupanților chiar și în cazul unor temperaturi extreme</w:t>
            </w:r>
            <w:bookmarkEnd w:id="5"/>
            <w:r w:rsidRPr="00646A0A">
              <w:rPr>
                <w:rFonts w:cstheme="minorHAnsi"/>
                <w:color w:val="002060"/>
              </w:rPr>
              <w:t>.</w:t>
            </w:r>
            <w:r w:rsidR="00021057" w:rsidRPr="00646A0A">
              <w:rPr>
                <w:rFonts w:cstheme="minorHAnsi"/>
                <w:b/>
                <w:bCs/>
                <w:color w:val="002060"/>
              </w:rPr>
              <w:t xml:space="preserve"> </w:t>
            </w:r>
          </w:p>
        </w:tc>
        <w:tc>
          <w:tcPr>
            <w:tcW w:w="388" w:type="pct"/>
            <w:shd w:val="clear" w:color="auto" w:fill="FBE4D5" w:themeFill="accent2" w:themeFillTint="33"/>
          </w:tcPr>
          <w:p w14:paraId="0D853A0E" w14:textId="00E2C5A5" w:rsidR="00F40885" w:rsidRPr="00646A0A" w:rsidRDefault="00F40885" w:rsidP="00F40885">
            <w:pPr>
              <w:spacing w:before="60"/>
              <w:jc w:val="both"/>
              <w:rPr>
                <w:rFonts w:cstheme="minorHAnsi"/>
                <w:color w:val="002060"/>
              </w:rPr>
            </w:pPr>
            <w:r w:rsidRPr="00646A0A">
              <w:rPr>
                <w:rFonts w:cstheme="minorHAnsi"/>
                <w:b/>
                <w:bCs/>
                <w:color w:val="002060"/>
              </w:rPr>
              <w:t>Cerință de</w:t>
            </w:r>
            <w:r w:rsidR="005347A9">
              <w:rPr>
                <w:rFonts w:cstheme="minorHAnsi"/>
                <w:b/>
                <w:bCs/>
                <w:color w:val="002060"/>
              </w:rPr>
              <w:t xml:space="preserve"> selecție</w:t>
            </w:r>
          </w:p>
        </w:tc>
        <w:tc>
          <w:tcPr>
            <w:tcW w:w="841" w:type="pct"/>
            <w:shd w:val="clear" w:color="auto" w:fill="FBE4D5" w:themeFill="accent2" w:themeFillTint="33"/>
          </w:tcPr>
          <w:p w14:paraId="4B10F185" w14:textId="77777777" w:rsidR="00F40885" w:rsidRPr="00646A0A" w:rsidRDefault="00F40885" w:rsidP="00F40885">
            <w:pPr>
              <w:spacing w:before="60"/>
              <w:jc w:val="both"/>
              <w:rPr>
                <w:rFonts w:cstheme="minorHAnsi"/>
                <w:color w:val="002060"/>
              </w:rPr>
            </w:pPr>
            <w:r w:rsidRPr="00646A0A">
              <w:rPr>
                <w:rFonts w:cstheme="minorHAnsi"/>
                <w:color w:val="002060"/>
              </w:rPr>
              <w:t xml:space="preserve">Cerință este îndeplinită dacă în documentațiile </w:t>
            </w:r>
            <w:proofErr w:type="spellStart"/>
            <w:r w:rsidRPr="00646A0A">
              <w:rPr>
                <w:rFonts w:cstheme="minorHAnsi"/>
                <w:color w:val="002060"/>
              </w:rPr>
              <w:t>tehnico</w:t>
            </w:r>
            <w:proofErr w:type="spellEnd"/>
            <w:r w:rsidRPr="00646A0A">
              <w:rPr>
                <w:rFonts w:cstheme="minorHAnsi"/>
                <w:color w:val="002060"/>
              </w:rPr>
              <w:t xml:space="preserve">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243F1602" w:rsidR="00F40885" w:rsidRPr="00646A0A" w:rsidRDefault="00F40885" w:rsidP="00F40885">
            <w:pPr>
              <w:spacing w:before="60"/>
              <w:jc w:val="both"/>
              <w:rPr>
                <w:rFonts w:cstheme="minorHAnsi"/>
                <w:color w:val="002060"/>
              </w:rPr>
            </w:pPr>
            <w:r w:rsidRPr="00FA4510">
              <w:rPr>
                <w:rFonts w:cstheme="minorHAnsi"/>
                <w:color w:val="002060"/>
              </w:rPr>
              <w:t>SF/DALI/PT</w:t>
            </w:r>
          </w:p>
        </w:tc>
        <w:tc>
          <w:tcPr>
            <w:tcW w:w="1036" w:type="pct"/>
            <w:shd w:val="clear" w:color="auto" w:fill="FBE4D5" w:themeFill="accent2" w:themeFillTint="33"/>
          </w:tcPr>
          <w:p w14:paraId="136A4247" w14:textId="77777777"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F40885" w:rsidRPr="00646A0A" w:rsidRDefault="00F40885" w:rsidP="00F40885">
            <w:pPr>
              <w:spacing w:before="60"/>
              <w:jc w:val="both"/>
              <w:rPr>
                <w:rFonts w:cstheme="minorHAnsi"/>
                <w:color w:val="002060"/>
              </w:rPr>
            </w:pPr>
          </w:p>
          <w:p w14:paraId="599ACA9D" w14:textId="77777777" w:rsidR="00F40885" w:rsidRPr="00646A0A" w:rsidRDefault="00F40885" w:rsidP="00F40885">
            <w:pPr>
              <w:spacing w:before="60"/>
              <w:jc w:val="both"/>
              <w:rPr>
                <w:rFonts w:cstheme="minorHAnsi"/>
                <w:color w:val="002060"/>
              </w:rPr>
            </w:pPr>
          </w:p>
        </w:tc>
      </w:tr>
      <w:tr w:rsidR="00F40885" w:rsidRPr="00646A0A" w14:paraId="4A6A2AC8" w14:textId="77777777" w:rsidTr="00612019">
        <w:trPr>
          <w:trHeight w:val="3941"/>
        </w:trPr>
        <w:tc>
          <w:tcPr>
            <w:tcW w:w="451" w:type="pct"/>
            <w:vMerge/>
          </w:tcPr>
          <w:p w14:paraId="399FAB63"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D7EC4C4" w14:textId="2B3714EB" w:rsidR="00F40885" w:rsidRPr="00646A0A" w:rsidRDefault="00F40885" w:rsidP="00F40885">
            <w:pPr>
              <w:spacing w:before="60"/>
              <w:jc w:val="both"/>
              <w:rPr>
                <w:rFonts w:cstheme="minorHAnsi"/>
                <w:color w:val="002060"/>
              </w:rPr>
            </w:pPr>
            <w:bookmarkStart w:id="6" w:name="_Hlk130561019"/>
            <w:r>
              <w:rPr>
                <w:rFonts w:cstheme="minorHAnsi"/>
                <w:color w:val="002060"/>
              </w:rPr>
              <w:t xml:space="preserve">Aspecte </w:t>
            </w:r>
            <w:r w:rsidRPr="00646A0A">
              <w:rPr>
                <w:rFonts w:cstheme="minorHAnsi"/>
                <w:color w:val="002060"/>
              </w:rPr>
              <w:t xml:space="preserve">privind imunizarea la schimbările climatice </w:t>
            </w:r>
            <w:r>
              <w:rPr>
                <w:rFonts w:cstheme="minorHAnsi"/>
                <w:color w:val="002060"/>
              </w:rPr>
              <w:t>ș</w:t>
            </w:r>
            <w:r w:rsidRPr="00646A0A">
              <w:rPr>
                <w:rFonts w:cstheme="minorHAnsi"/>
                <w:color w:val="002060"/>
              </w:rPr>
              <w:t xml:space="preserve">i integrarea constatărilor în documentațiile </w:t>
            </w:r>
            <w:proofErr w:type="spellStart"/>
            <w:r w:rsidRPr="00646A0A">
              <w:rPr>
                <w:rFonts w:cstheme="minorHAnsi"/>
                <w:color w:val="002060"/>
              </w:rPr>
              <w:t>tehnico</w:t>
            </w:r>
            <w:proofErr w:type="spellEnd"/>
            <w:r w:rsidRPr="00646A0A">
              <w:rPr>
                <w:rFonts w:cstheme="minorHAnsi"/>
                <w:color w:val="002060"/>
              </w:rPr>
              <w:t xml:space="preserve"> economice</w:t>
            </w:r>
            <w:bookmarkEnd w:id="6"/>
            <w:r>
              <w:rPr>
                <w:rFonts w:cstheme="minorHAnsi"/>
                <w:color w:val="002060"/>
              </w:rPr>
              <w:t>, dacă este cazul</w:t>
            </w:r>
          </w:p>
        </w:tc>
        <w:tc>
          <w:tcPr>
            <w:tcW w:w="388" w:type="pct"/>
            <w:shd w:val="clear" w:color="auto" w:fill="FBE4D5" w:themeFill="accent2" w:themeFillTint="33"/>
          </w:tcPr>
          <w:p w14:paraId="434F57D6"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2B6CAC33" w14:textId="5FE77E4E" w:rsidR="00F40885" w:rsidRDefault="00F40885" w:rsidP="00F40885">
            <w:pPr>
              <w:spacing w:before="60"/>
              <w:jc w:val="both"/>
              <w:rPr>
                <w:ins w:id="7" w:author="Author" w:date="2024-11-28T12:22:00Z"/>
                <w:rFonts w:cstheme="minorHAnsi"/>
                <w:color w:val="002060"/>
              </w:rPr>
            </w:pPr>
            <w:r w:rsidRPr="00646A0A">
              <w:rPr>
                <w:rFonts w:cstheme="minorHAnsi"/>
                <w:color w:val="002060"/>
              </w:rPr>
              <w:t xml:space="preserve">Pentru </w:t>
            </w:r>
            <w:r w:rsidRPr="005347A9">
              <w:rPr>
                <w:rFonts w:cstheme="minorHAnsi"/>
                <w:color w:val="002060"/>
              </w:rPr>
              <w:t>construcțiile noi/extinderi</w:t>
            </w:r>
            <w:r w:rsidRPr="00646A0A">
              <w:rPr>
                <w:rFonts w:cstheme="minorHAnsi"/>
                <w:color w:val="002060"/>
              </w:rPr>
              <w:t xml:space="preserve"> este necesară </w:t>
            </w:r>
            <w:r>
              <w:rPr>
                <w:rFonts w:cstheme="minorHAnsi"/>
                <w:color w:val="002060"/>
              </w:rPr>
              <w:t>prezentarea informațiilor care au fost cuprinse</w:t>
            </w:r>
            <w:r w:rsidR="003F4713">
              <w:rPr>
                <w:rFonts w:cstheme="minorHAnsi"/>
                <w:color w:val="002060"/>
              </w:rPr>
              <w:t xml:space="preserve"> în</w:t>
            </w:r>
            <w:r>
              <w:rPr>
                <w:rFonts w:cstheme="minorHAnsi"/>
                <w:color w:val="002060"/>
              </w:rPr>
              <w:t xml:space="preserve"> documentația necesară pentru emitere actului de reglementare emis de autoritatea pentru protecția mediului. </w:t>
            </w:r>
          </w:p>
          <w:p w14:paraId="729F4B6E" w14:textId="35BCEA13" w:rsidR="00F40885" w:rsidRPr="00646A0A" w:rsidRDefault="00F40885" w:rsidP="00F40885">
            <w:pPr>
              <w:spacing w:before="60"/>
              <w:jc w:val="both"/>
              <w:rPr>
                <w:rFonts w:cstheme="minorHAnsi"/>
                <w:color w:val="002060"/>
              </w:rPr>
            </w:pPr>
            <w:r>
              <w:rPr>
                <w:rFonts w:cstheme="minorHAnsi"/>
                <w:color w:val="002060"/>
              </w:rPr>
              <w:t xml:space="preserve">Aspectele </w:t>
            </w:r>
            <w:r w:rsidRPr="00646A0A">
              <w:rPr>
                <w:rFonts w:cstheme="minorHAnsi"/>
                <w:color w:val="002060"/>
              </w:rPr>
              <w:t>v</w:t>
            </w:r>
            <w:r>
              <w:rPr>
                <w:rFonts w:cstheme="minorHAnsi"/>
                <w:color w:val="002060"/>
              </w:rPr>
              <w:t>or</w:t>
            </w:r>
            <w:r w:rsidRPr="00646A0A">
              <w:rPr>
                <w:rFonts w:cstheme="minorHAnsi"/>
                <w:color w:val="002060"/>
              </w:rPr>
              <w:t xml:space="preserve"> viza în principal </w:t>
            </w:r>
            <w:r w:rsidRPr="00B622E4">
              <w:rPr>
                <w:rFonts w:cstheme="minorHAnsi"/>
                <w:color w:val="002060"/>
                <w:rPrChange w:id="8" w:author="Author" w:date="2024-11-28T12:12:00Z">
                  <w:rPr>
                    <w:rFonts w:cstheme="minorHAnsi"/>
                    <w:color w:val="002060"/>
                    <w:u w:val="single"/>
                  </w:rPr>
                </w:rPrChange>
              </w:rPr>
              <w:t>Adaptarea</w:t>
            </w:r>
            <w:r w:rsidRPr="00646A0A">
              <w:rPr>
                <w:rFonts w:cstheme="minorHAnsi"/>
                <w:color w:val="002060"/>
              </w:rPr>
              <w:t xml:space="preserve"> la schimbările climatice, </w:t>
            </w:r>
            <w:r w:rsidRPr="00B622E4">
              <w:rPr>
                <w:rFonts w:cstheme="minorHAnsi"/>
                <w:color w:val="002060"/>
                <w:rPrChange w:id="9" w:author="Author" w:date="2024-11-28T12:12:00Z">
                  <w:rPr>
                    <w:rFonts w:cstheme="minorHAnsi"/>
                    <w:b/>
                    <w:bCs/>
                    <w:color w:val="002060"/>
                  </w:rPr>
                </w:rPrChange>
              </w:rPr>
              <w:t xml:space="preserve">incluzând, dacă este cazul, și recomandările din actul de reglementare în documentația </w:t>
            </w:r>
            <w:proofErr w:type="spellStart"/>
            <w:r w:rsidRPr="00B622E4">
              <w:rPr>
                <w:rFonts w:cstheme="minorHAnsi"/>
                <w:color w:val="002060"/>
                <w:rPrChange w:id="10" w:author="Author" w:date="2024-11-28T12:12:00Z">
                  <w:rPr>
                    <w:rFonts w:cstheme="minorHAnsi"/>
                    <w:b/>
                    <w:bCs/>
                    <w:color w:val="002060"/>
                  </w:rPr>
                </w:rPrChange>
              </w:rPr>
              <w:t>tehnico</w:t>
            </w:r>
            <w:proofErr w:type="spellEnd"/>
            <w:r w:rsidRPr="00B622E4">
              <w:rPr>
                <w:rFonts w:cstheme="minorHAnsi"/>
                <w:color w:val="002060"/>
                <w:rPrChange w:id="11" w:author="Author" w:date="2024-11-28T12:12:00Z">
                  <w:rPr>
                    <w:rFonts w:cstheme="minorHAnsi"/>
                    <w:b/>
                    <w:bCs/>
                    <w:color w:val="002060"/>
                  </w:rPr>
                </w:rPrChange>
              </w:rPr>
              <w:t xml:space="preserve"> economică aferentă proiectului.</w:t>
            </w:r>
          </w:p>
        </w:tc>
        <w:tc>
          <w:tcPr>
            <w:tcW w:w="581" w:type="pct"/>
            <w:shd w:val="clear" w:color="auto" w:fill="FBE4D5" w:themeFill="accent2" w:themeFillTint="33"/>
          </w:tcPr>
          <w:p w14:paraId="3E0AB1F1" w14:textId="77777777" w:rsidR="00F40885" w:rsidRDefault="00F40885" w:rsidP="00F40885">
            <w:pPr>
              <w:spacing w:before="60"/>
              <w:jc w:val="both"/>
              <w:rPr>
                <w:rFonts w:cstheme="minorHAnsi"/>
                <w:color w:val="002060"/>
              </w:rPr>
            </w:pPr>
            <w:r>
              <w:rPr>
                <w:rFonts w:cstheme="minorHAnsi"/>
                <w:color w:val="002060"/>
              </w:rPr>
              <w:t>Actul de reglementare emis de autoritatea pentru protecția mediului (Decizia etapei de încadrare sau Clasarea notificării)</w:t>
            </w:r>
          </w:p>
          <w:p w14:paraId="18365560" w14:textId="67ED789D" w:rsidR="00F40885" w:rsidRDefault="00F40885" w:rsidP="00F40885">
            <w:pPr>
              <w:spacing w:before="60"/>
              <w:jc w:val="both"/>
              <w:rPr>
                <w:rFonts w:cstheme="minorHAnsi"/>
                <w:color w:val="002060"/>
              </w:rPr>
            </w:pPr>
            <w:r w:rsidRPr="00FA4510">
              <w:rPr>
                <w:rFonts w:cstheme="minorHAnsi"/>
                <w:color w:val="002060"/>
              </w:rPr>
              <w:t>SF/DALI/PT</w:t>
            </w:r>
            <w:r>
              <w:rPr>
                <w:rFonts w:cstheme="minorHAnsi"/>
                <w:color w:val="002060"/>
              </w:rPr>
              <w:t>, dacă este cazul</w:t>
            </w:r>
          </w:p>
          <w:p w14:paraId="641DAC53" w14:textId="4BABB12D"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18EFB299" w14:textId="631AA529" w:rsidR="00F40885" w:rsidRPr="0083475E" w:rsidRDefault="00F40885">
            <w:pPr>
              <w:pStyle w:val="ListParagraph"/>
              <w:numPr>
                <w:ilvl w:val="0"/>
                <w:numId w:val="2"/>
              </w:numPr>
              <w:rPr>
                <w:rFonts w:cstheme="minorHAnsi"/>
                <w:color w:val="002060"/>
                <w:rPrChange w:id="12" w:author="Author" w:date="2024-10-15T15:03:00Z">
                  <w:rPr/>
                </w:rPrChange>
              </w:rPr>
              <w:pPrChange w:id="13" w:author="Author" w:date="2024-10-15T15:03:00Z">
                <w:pPr>
                  <w:pStyle w:val="ListParagraph"/>
                  <w:framePr w:hSpace="181" w:wrap="around" w:vAnchor="text" w:hAnchor="text" w:y="1"/>
                  <w:numPr>
                    <w:numId w:val="2"/>
                  </w:numPr>
                  <w:spacing w:before="60"/>
                  <w:ind w:left="360" w:hanging="360"/>
                  <w:contextualSpacing w:val="0"/>
                  <w:suppressOverlap/>
                  <w:jc w:val="both"/>
                </w:pPr>
              </w:pPrChange>
            </w:pPr>
            <w:r w:rsidRPr="0083475E">
              <w:rPr>
                <w:rFonts w:cstheme="minorHAnsi"/>
                <w:color w:val="002060"/>
              </w:rPr>
              <w:t>Legea nr.</w:t>
            </w:r>
            <w:r w:rsidR="00096898">
              <w:rPr>
                <w:rFonts w:cstheme="minorHAnsi"/>
                <w:color w:val="002060"/>
              </w:rPr>
              <w:t xml:space="preserve"> </w:t>
            </w:r>
            <w:r w:rsidRPr="0083475E">
              <w:rPr>
                <w:rFonts w:cstheme="minorHAnsi"/>
                <w:color w:val="002060"/>
              </w:rPr>
              <w:t>292/2018 privind evaluarea impactului anumitor proiecte publice și private asupra mediului.</w:t>
            </w:r>
          </w:p>
          <w:p w14:paraId="3B6FD9BE" w14:textId="4EB1E01E"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Ordinul </w:t>
            </w:r>
            <w:r w:rsidRPr="00356E29">
              <w:rPr>
                <w:rFonts w:cstheme="minorHAnsi"/>
                <w:color w:val="002060"/>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200DBF21" w14:textId="1CDD111D" w:rsidR="00F40885" w:rsidRPr="00612019"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tc>
      </w:tr>
      <w:tr w:rsidR="00F40885" w:rsidRPr="00646A0A" w14:paraId="4863975B" w14:textId="77777777" w:rsidTr="00D479A3">
        <w:tc>
          <w:tcPr>
            <w:tcW w:w="451" w:type="pct"/>
            <w:vMerge w:val="restart"/>
          </w:tcPr>
          <w:p w14:paraId="65F813AB" w14:textId="77777777" w:rsidR="00F40885" w:rsidRPr="00646A0A" w:rsidRDefault="00F40885" w:rsidP="00F40885">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F40885" w:rsidRPr="000049F1" w:rsidRDefault="00F40885" w:rsidP="00F40885">
            <w:pPr>
              <w:spacing w:before="60"/>
              <w:jc w:val="both"/>
              <w:rPr>
                <w:rFonts w:cstheme="minorHAnsi"/>
                <w:color w:val="002060"/>
              </w:rPr>
            </w:pPr>
            <w:bookmarkStart w:id="14" w:name="_Hlk128575451"/>
            <w:r w:rsidRPr="000049F1">
              <w:rPr>
                <w:rFonts w:cstheme="minorHAnsi"/>
                <w:color w:val="002060"/>
              </w:rPr>
              <w:t xml:space="preserve">În eventualitatea în care este aplicabil, pe </w:t>
            </w:r>
            <w:bookmarkStart w:id="15"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15"/>
            <w:r w:rsidRPr="000049F1">
              <w:rPr>
                <w:rFonts w:cstheme="minorHAnsi"/>
                <w:color w:val="002060"/>
              </w:rPr>
              <w:t>.</w:t>
            </w:r>
            <w:bookmarkEnd w:id="14"/>
          </w:p>
        </w:tc>
        <w:tc>
          <w:tcPr>
            <w:tcW w:w="388" w:type="pct"/>
            <w:shd w:val="clear" w:color="auto" w:fill="FBE4D5" w:themeFill="accent2" w:themeFillTint="33"/>
          </w:tcPr>
          <w:p w14:paraId="1578DACB"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F40885" w:rsidRPr="00646A0A" w:rsidRDefault="00F40885" w:rsidP="00F40885">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204565D6" w14:textId="570B8EE7" w:rsidR="005347A9" w:rsidRDefault="005347A9" w:rsidP="00F40885">
            <w:pPr>
              <w:spacing w:before="60"/>
              <w:jc w:val="both"/>
              <w:rPr>
                <w:rFonts w:cstheme="minorHAnsi"/>
                <w:color w:val="002060"/>
              </w:rPr>
            </w:pPr>
            <w:r w:rsidRPr="005347A9">
              <w:rPr>
                <w:rFonts w:cstheme="minorHAnsi"/>
                <w:color w:val="002060"/>
              </w:rPr>
              <w:t>Actul de reglementare emis de autoritatea pentru protecția mediului (Decizia etapei de încadrare sau Clasarea notificării)</w:t>
            </w:r>
          </w:p>
          <w:p w14:paraId="1E98A211" w14:textId="6AB797BF" w:rsidR="00F40885" w:rsidRPr="00646A0A" w:rsidRDefault="00F40885" w:rsidP="00F40885">
            <w:pPr>
              <w:spacing w:before="60"/>
              <w:jc w:val="both"/>
              <w:rPr>
                <w:rFonts w:cstheme="minorHAnsi"/>
                <w:color w:val="002060"/>
              </w:rPr>
            </w:pPr>
            <w:r>
              <w:rPr>
                <w:rFonts w:cstheme="minorHAnsi"/>
                <w:color w:val="002060"/>
              </w:rPr>
              <w:t>Contract cu operatorii economici pentru gestionarea deșeurilor provenite din construcții</w:t>
            </w:r>
          </w:p>
        </w:tc>
        <w:tc>
          <w:tcPr>
            <w:tcW w:w="1036" w:type="pct"/>
            <w:shd w:val="clear" w:color="auto" w:fill="FBE4D5" w:themeFill="accent2" w:themeFillTint="33"/>
          </w:tcPr>
          <w:p w14:paraId="37945F18" w14:textId="49FE833A"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Art. 17 alin (4) și (7) din </w:t>
            </w:r>
            <w:proofErr w:type="spellStart"/>
            <w:r w:rsidRPr="00C43B28">
              <w:rPr>
                <w:rFonts w:cstheme="minorHAnsi"/>
                <w:color w:val="002060"/>
              </w:rPr>
              <w:t>Ordonanţa</w:t>
            </w:r>
            <w:proofErr w:type="spellEnd"/>
            <w:r w:rsidRPr="00C43B28">
              <w:rPr>
                <w:rFonts w:cstheme="minorHAnsi"/>
                <w:color w:val="002060"/>
              </w:rPr>
              <w:t xml:space="preserve"> de </w:t>
            </w:r>
            <w:proofErr w:type="spellStart"/>
            <w:r w:rsidRPr="00C43B28">
              <w:rPr>
                <w:rFonts w:cstheme="minorHAnsi"/>
                <w:color w:val="002060"/>
              </w:rPr>
              <w:t>urgenţă</w:t>
            </w:r>
            <w:proofErr w:type="spellEnd"/>
            <w:r w:rsidRPr="00C43B28">
              <w:rPr>
                <w:rFonts w:cstheme="minorHAnsi"/>
                <w:color w:val="002060"/>
              </w:rPr>
              <w:t xml:space="preserve"> nr. 92/2021 privind regimul </w:t>
            </w:r>
            <w:proofErr w:type="spellStart"/>
            <w:r w:rsidRPr="00C43B28">
              <w:rPr>
                <w:rFonts w:cstheme="minorHAnsi"/>
                <w:color w:val="002060"/>
              </w:rPr>
              <w:t>deşeurilor</w:t>
            </w:r>
            <w:proofErr w:type="spellEnd"/>
            <w:r>
              <w:rPr>
                <w:rFonts w:cstheme="minorHAnsi"/>
                <w:color w:val="002060"/>
              </w:rPr>
              <w:t xml:space="preserve">, cu modificările și completările ulterioare </w:t>
            </w:r>
          </w:p>
          <w:p w14:paraId="608E2663" w14:textId="2CC5B3ED"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F40885" w:rsidRPr="00646A0A" w14:paraId="67D479BF" w14:textId="77777777" w:rsidTr="00D479A3">
        <w:tc>
          <w:tcPr>
            <w:tcW w:w="451" w:type="pct"/>
            <w:vMerge/>
          </w:tcPr>
          <w:p w14:paraId="2FB24D69"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66507655" w14:textId="77777777" w:rsidR="00F40885" w:rsidRPr="00646A0A" w:rsidRDefault="00F40885" w:rsidP="00F40885">
            <w:pPr>
              <w:spacing w:before="60"/>
              <w:jc w:val="both"/>
              <w:rPr>
                <w:rFonts w:cstheme="minorHAnsi"/>
                <w:color w:val="002060"/>
              </w:rPr>
            </w:pPr>
            <w:r w:rsidRPr="00646A0A">
              <w:rPr>
                <w:rFonts w:cstheme="minorHAnsi"/>
                <w:color w:val="002060"/>
              </w:rPr>
              <w:t xml:space="preserve">În cazul în care sunt instalate dispozitive consumatoare de apă acestea sunt atestate prin fișele tehnice ale produsului, printr-o certificare a clădirii sau </w:t>
            </w:r>
            <w:r w:rsidRPr="00646A0A">
              <w:rPr>
                <w:rFonts w:cstheme="minorHAnsi"/>
                <w:color w:val="002060"/>
              </w:rPr>
              <w:lastRenderedPageBreak/>
              <w:t>printr-o etichetare a produsului deja existentă în Uniune, si respecta următoarele cerințe prevăzute mai jos:</w:t>
            </w:r>
          </w:p>
          <w:p w14:paraId="37D875C5" w14:textId="77777777" w:rsidR="00F40885" w:rsidRPr="00646A0A" w:rsidRDefault="00F40885" w:rsidP="00F40885">
            <w:pPr>
              <w:spacing w:before="60"/>
              <w:jc w:val="both"/>
              <w:rPr>
                <w:rFonts w:cstheme="minorHAnsi"/>
                <w:color w:val="002060"/>
              </w:rPr>
            </w:pPr>
          </w:p>
          <w:p w14:paraId="062AC6B5" w14:textId="77777777" w:rsidR="00F40885" w:rsidRPr="00646A0A" w:rsidRDefault="00F40885" w:rsidP="00F40885">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F40885" w:rsidRPr="00646A0A" w:rsidRDefault="00F40885" w:rsidP="00F40885">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F40885" w:rsidRPr="00646A0A" w:rsidRDefault="00F40885" w:rsidP="00F40885">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F40885" w:rsidRPr="00646A0A" w:rsidRDefault="00F40885" w:rsidP="00F40885">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F40885" w:rsidRPr="00646A0A" w:rsidRDefault="00F40885" w:rsidP="00F40885">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7D867060" w14:textId="77777777" w:rsidR="00F40885" w:rsidRPr="00646A0A" w:rsidRDefault="00F40885" w:rsidP="00F40885">
            <w:pPr>
              <w:spacing w:before="60"/>
              <w:jc w:val="both"/>
              <w:rPr>
                <w:rFonts w:cstheme="minorHAnsi"/>
                <w:color w:val="002060"/>
              </w:rPr>
            </w:pPr>
          </w:p>
          <w:p w14:paraId="2991FD6D" w14:textId="77777777" w:rsidR="00F40885" w:rsidRPr="00646A0A" w:rsidRDefault="00F40885" w:rsidP="00F40885">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F40885" w:rsidRPr="00646A0A" w:rsidRDefault="00F40885" w:rsidP="00F40885">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F40885" w:rsidRPr="00646A0A" w:rsidRDefault="00F40885" w:rsidP="00F40885">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F40885" w:rsidRPr="00646A0A" w:rsidRDefault="00F40885" w:rsidP="00F40885">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F40885" w:rsidRPr="00646A0A" w:rsidRDefault="00F40885" w:rsidP="00F40885">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F40885" w:rsidRPr="00646A0A" w:rsidRDefault="00F40885" w:rsidP="00F40885">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F40885" w:rsidRPr="00646A0A" w:rsidRDefault="00F40885" w:rsidP="00F40885">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F40885" w:rsidRPr="00646A0A" w:rsidRDefault="00F40885" w:rsidP="00F40885">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7777777"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în cadrul SF/ DALI/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w:t>
            </w:r>
            <w:r w:rsidRPr="00646A0A">
              <w:rPr>
                <w:rFonts w:cstheme="minorHAnsi"/>
                <w:color w:val="002060"/>
              </w:rPr>
              <w:lastRenderedPageBreak/>
              <w:t>pentru dispozitive consumatoare de apă.</w:t>
            </w:r>
          </w:p>
        </w:tc>
        <w:tc>
          <w:tcPr>
            <w:tcW w:w="581" w:type="pct"/>
            <w:shd w:val="clear" w:color="auto" w:fill="FBE4D5" w:themeFill="accent2" w:themeFillTint="33"/>
          </w:tcPr>
          <w:p w14:paraId="36AA48A6" w14:textId="1427A77A" w:rsidR="00F40885" w:rsidRPr="00646A0A" w:rsidRDefault="00F40885" w:rsidP="00F40885">
            <w:pPr>
              <w:spacing w:before="60"/>
              <w:jc w:val="both"/>
              <w:rPr>
                <w:rFonts w:cstheme="minorHAnsi"/>
                <w:color w:val="002060"/>
              </w:rPr>
            </w:pPr>
            <w:r w:rsidRPr="00501B13">
              <w:rPr>
                <w:rFonts w:cstheme="minorHAnsi"/>
                <w:color w:val="002060"/>
              </w:rPr>
              <w:lastRenderedPageBreak/>
              <w:t>SF/DALI/PT</w:t>
            </w:r>
          </w:p>
        </w:tc>
        <w:tc>
          <w:tcPr>
            <w:tcW w:w="1036" w:type="pct"/>
            <w:shd w:val="clear" w:color="auto" w:fill="FBE4D5" w:themeFill="accent2" w:themeFillTint="33"/>
          </w:tcPr>
          <w:p w14:paraId="3DB1DABA" w14:textId="01F599A1"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A620F0">
              <w:rPr>
                <w:rFonts w:cstheme="minorHAnsi"/>
                <w:color w:val="002060"/>
              </w:rPr>
              <w:t xml:space="preserve">nr. </w:t>
            </w:r>
            <w:r>
              <w:rPr>
                <w:rFonts w:cstheme="minorHAnsi"/>
                <w:color w:val="002060"/>
              </w:rPr>
              <w:t xml:space="preserve">2139/2021 </w:t>
            </w:r>
            <w:r w:rsidRPr="00646A0A">
              <w:rPr>
                <w:rFonts w:cstheme="minorHAnsi"/>
                <w:color w:val="002060"/>
              </w:rPr>
              <w:t xml:space="preserve"> al Comisiei din 4.6.2021</w:t>
            </w:r>
            <w:r>
              <w:rPr>
                <w:rFonts w:cstheme="minorHAnsi"/>
                <w:color w:val="002060"/>
              </w:rPr>
              <w:t>, consolidat</w:t>
            </w:r>
          </w:p>
          <w:p w14:paraId="6B20E3EA" w14:textId="77777777" w:rsidR="00F40885" w:rsidRPr="00646A0A" w:rsidRDefault="00F40885" w:rsidP="00F40885">
            <w:pPr>
              <w:spacing w:before="60"/>
              <w:jc w:val="both"/>
              <w:rPr>
                <w:rFonts w:cstheme="minorHAnsi"/>
                <w:color w:val="002060"/>
              </w:rPr>
            </w:pPr>
          </w:p>
        </w:tc>
      </w:tr>
      <w:tr w:rsidR="00F40885" w:rsidRPr="00646A0A" w14:paraId="03B348F0" w14:textId="77777777" w:rsidTr="00D479A3">
        <w:tc>
          <w:tcPr>
            <w:tcW w:w="451" w:type="pct"/>
            <w:vMerge/>
          </w:tcPr>
          <w:p w14:paraId="5D4F8A6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4F7D481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Pentru a se </w:t>
            </w:r>
            <w:r w:rsidRPr="000A4C68">
              <w:rPr>
                <w:rFonts w:cstheme="minorHAnsi"/>
                <w:color w:val="002060"/>
              </w:rPr>
              <w:t>evita impactul șantierului de construcții</w:t>
            </w:r>
            <w:r w:rsidRPr="00646A0A">
              <w:rPr>
                <w:rFonts w:cstheme="minorHAnsi"/>
                <w:color w:val="002060"/>
              </w:rPr>
              <w:t>, activitatea îndeplinește următoarele cerințe:</w:t>
            </w:r>
          </w:p>
          <w:p w14:paraId="1444714E" w14:textId="77777777" w:rsidR="00F40885" w:rsidRPr="00646A0A" w:rsidRDefault="00F40885" w:rsidP="00F40885">
            <w:pPr>
              <w:pStyle w:val="ListParagraph"/>
              <w:numPr>
                <w:ilvl w:val="0"/>
                <w:numId w:val="3"/>
              </w:numPr>
              <w:spacing w:before="60"/>
              <w:contextualSpacing w:val="0"/>
              <w:jc w:val="both"/>
              <w:rPr>
                <w:rFonts w:cstheme="minorHAnsi"/>
                <w:color w:val="002060"/>
              </w:rPr>
            </w:pPr>
            <w:r w:rsidRPr="00646A0A">
              <w:rPr>
                <w:rFonts w:cstheme="minorHAnsi"/>
                <w:color w:val="002060"/>
              </w:rPr>
              <w:t xml:space="preserve">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w:t>
            </w:r>
            <w:r w:rsidRPr="00646A0A">
              <w:rPr>
                <w:rFonts w:cstheme="minorHAnsi"/>
                <w:color w:val="002060"/>
              </w:rPr>
              <w:lastRenderedPageBreak/>
              <w:t>în temeiul acesteia pentru corpul sau corpurile de apă potențial afectat(e), în consultare cu părțile interesate relevante.</w:t>
            </w:r>
          </w:p>
          <w:p w14:paraId="20BB7EFA" w14:textId="77777777" w:rsidR="00F40885" w:rsidRPr="00646A0A" w:rsidRDefault="00F40885" w:rsidP="00F40885">
            <w:pPr>
              <w:pStyle w:val="ListParagraph"/>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075DD86" w14:textId="61426314"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w:t>
            </w:r>
            <w:r w:rsidR="005347A9">
              <w:t xml:space="preserve"> </w:t>
            </w:r>
            <w:r w:rsidR="009734AF" w:rsidRPr="009734AF">
              <w:rPr>
                <w:rFonts w:cstheme="minorHAnsi"/>
                <w:color w:val="002060"/>
              </w:rPr>
              <w:t>proiectul are</w:t>
            </w:r>
            <w:r w:rsidR="009734AF">
              <w:t xml:space="preserve"> </w:t>
            </w:r>
            <w:r w:rsidR="005347A9" w:rsidRPr="005347A9">
              <w:rPr>
                <w:rFonts w:cstheme="minorHAnsi"/>
                <w:color w:val="002060"/>
              </w:rPr>
              <w:t>Act</w:t>
            </w:r>
            <w:r w:rsidR="009734AF">
              <w:rPr>
                <w:rFonts w:cstheme="minorHAnsi"/>
                <w:color w:val="002060"/>
              </w:rPr>
              <w:t>ul</w:t>
            </w:r>
            <w:r w:rsidR="005347A9" w:rsidRPr="005347A9">
              <w:rPr>
                <w:rFonts w:cstheme="minorHAnsi"/>
                <w:color w:val="002060"/>
              </w:rPr>
              <w:t xml:space="preserve"> de reglementare emis de autoritatea pentru protecția mediului (Decizia etapei de încadrare/Clasarea notificării)</w:t>
            </w:r>
            <w:r w:rsidR="005347A9">
              <w:rPr>
                <w:rFonts w:cstheme="minorHAnsi"/>
                <w:color w:val="002060"/>
              </w:rPr>
              <w:t xml:space="preserve"> sau dacă</w:t>
            </w:r>
            <w:r w:rsidR="005347A9" w:rsidRPr="005347A9">
              <w:rPr>
                <w:rFonts w:cstheme="minorHAnsi"/>
                <w:color w:val="002060"/>
              </w:rPr>
              <w:t xml:space="preserve"> </w:t>
            </w:r>
            <w:r w:rsidRPr="00646A0A">
              <w:rPr>
                <w:rFonts w:cstheme="minorHAnsi"/>
                <w:color w:val="002060"/>
              </w:rPr>
              <w:t xml:space="preserve">în cadrul SF/ DALI/ PT sunt incluse si abordate riscurile de degradare a mediului legate de menținerea calității apei și de </w:t>
            </w:r>
            <w:r w:rsidRPr="00646A0A">
              <w:rPr>
                <w:rFonts w:cstheme="minorHAnsi"/>
                <w:color w:val="002060"/>
              </w:rPr>
              <w:lastRenderedPageBreak/>
              <w:t>evitarea stresului hidric</w:t>
            </w:r>
            <w:r w:rsidR="005347A9">
              <w:rPr>
                <w:rFonts w:cstheme="minorHAnsi"/>
                <w:color w:val="002060"/>
              </w:rPr>
              <w:t>, dacă este cazul</w:t>
            </w:r>
          </w:p>
        </w:tc>
        <w:tc>
          <w:tcPr>
            <w:tcW w:w="581" w:type="pct"/>
            <w:shd w:val="clear" w:color="auto" w:fill="FBE4D5" w:themeFill="accent2" w:themeFillTint="33"/>
          </w:tcPr>
          <w:p w14:paraId="709F51FA" w14:textId="77777777" w:rsidR="00F40885" w:rsidRDefault="00F40885" w:rsidP="00F40885">
            <w:pPr>
              <w:spacing w:before="60"/>
              <w:jc w:val="both"/>
              <w:rPr>
                <w:ins w:id="16" w:author="Author" w:date="2024-11-28T12:30:00Z"/>
                <w:rFonts w:cstheme="minorHAnsi"/>
                <w:color w:val="002060"/>
                <w:shd w:val="clear" w:color="auto" w:fill="FFFFFF"/>
              </w:rPr>
            </w:pPr>
            <w:r>
              <w:rPr>
                <w:rFonts w:cstheme="minorHAnsi"/>
                <w:color w:val="002060"/>
              </w:rPr>
              <w:lastRenderedPageBreak/>
              <w:t>Act de reglementare emis de autoritatea pentru protecția mediului (</w:t>
            </w:r>
            <w:r w:rsidRPr="00646A0A">
              <w:rPr>
                <w:rFonts w:cstheme="minorHAnsi"/>
                <w:color w:val="002060"/>
              </w:rPr>
              <w:t>Decizia etap</w:t>
            </w:r>
            <w:r>
              <w:rPr>
                <w:rFonts w:cstheme="minorHAnsi"/>
                <w:color w:val="002060"/>
              </w:rPr>
              <w:t>ei</w:t>
            </w:r>
            <w:r w:rsidRPr="00646A0A">
              <w:rPr>
                <w:rFonts w:cstheme="minorHAnsi"/>
                <w:color w:val="002060"/>
              </w:rPr>
              <w:t xml:space="preserve"> de încadrare/</w:t>
            </w:r>
            <w:r>
              <w:rPr>
                <w:rFonts w:cstheme="minorHAnsi"/>
                <w:color w:val="002060"/>
              </w:rPr>
              <w:t>Clasarea notificării).</w:t>
            </w:r>
            <w:r w:rsidRPr="00646A0A">
              <w:rPr>
                <w:rFonts w:cstheme="minorHAnsi"/>
                <w:color w:val="002060"/>
                <w:shd w:val="clear" w:color="auto" w:fill="FFFFFF"/>
              </w:rPr>
              <w:t xml:space="preserve"> </w:t>
            </w:r>
          </w:p>
          <w:p w14:paraId="2A7E1941" w14:textId="2853373A" w:rsidR="00F40885" w:rsidRPr="00646A0A" w:rsidRDefault="00F40885" w:rsidP="00F40885">
            <w:pPr>
              <w:spacing w:before="60"/>
              <w:jc w:val="both"/>
              <w:rPr>
                <w:rFonts w:cstheme="minorHAnsi"/>
                <w:color w:val="002060"/>
              </w:rPr>
            </w:pPr>
            <w:r w:rsidRPr="00501B13">
              <w:rPr>
                <w:rFonts w:cstheme="minorHAnsi"/>
                <w:color w:val="002060"/>
              </w:rPr>
              <w:t>SF/ DALI/ PT</w:t>
            </w:r>
          </w:p>
        </w:tc>
        <w:tc>
          <w:tcPr>
            <w:tcW w:w="1036" w:type="pct"/>
            <w:shd w:val="clear" w:color="auto" w:fill="FBE4D5" w:themeFill="accent2" w:themeFillTint="33"/>
          </w:tcPr>
          <w:p w14:paraId="2E926671" w14:textId="00E55217"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Legea </w:t>
            </w:r>
            <w:r>
              <w:rPr>
                <w:rFonts w:cstheme="minorHAnsi"/>
                <w:color w:val="002060"/>
              </w:rPr>
              <w:t>Apelor</w:t>
            </w:r>
            <w:r w:rsidRPr="00646A0A">
              <w:rPr>
                <w:rFonts w:cstheme="minorHAnsi"/>
                <w:color w:val="002060"/>
              </w:rPr>
              <w:t xml:space="preserve"> nr. 107/1996</w:t>
            </w:r>
            <w:r>
              <w:rPr>
                <w:rFonts w:cstheme="minorHAnsi"/>
                <w:color w:val="002060"/>
              </w:rPr>
              <w:t>, cu modificările și completările ulterioare</w:t>
            </w:r>
            <w:r w:rsidRPr="00646A0A">
              <w:rPr>
                <w:rFonts w:cstheme="minorHAnsi"/>
                <w:color w:val="002060"/>
              </w:rPr>
              <w:t>;</w:t>
            </w:r>
          </w:p>
          <w:p w14:paraId="7B934E9F" w14:textId="1E9D8EB2"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Legea nr. 292/2018 </w:t>
            </w:r>
            <w:r w:rsidRPr="00646A0A">
              <w:rPr>
                <w:rFonts w:cstheme="minorHAnsi"/>
                <w:color w:val="002060"/>
              </w:rPr>
              <w:t>privind evaluarea impactului anumitor proiecte publice și private asupra mediului.</w:t>
            </w:r>
          </w:p>
          <w:p w14:paraId="01F88F9C" w14:textId="77777777" w:rsidR="00F40885" w:rsidRPr="000762B7" w:rsidRDefault="00F40885" w:rsidP="00F40885">
            <w:pPr>
              <w:pStyle w:val="ListParagraph"/>
              <w:numPr>
                <w:ilvl w:val="0"/>
                <w:numId w:val="2"/>
              </w:numPr>
              <w:rPr>
                <w:rFonts w:cstheme="minorHAnsi"/>
                <w:color w:val="002060"/>
              </w:rPr>
            </w:pPr>
            <w:r w:rsidRPr="000762B7">
              <w:rPr>
                <w:rFonts w:cstheme="minorHAnsi"/>
                <w:color w:val="002060"/>
              </w:rPr>
              <w:t xml:space="preserve">Ordinul nr. 269/2020 privind aprobarea ghidului general aplicabil etapelor procedurii de evaluare a impactului asupra mediului, a ghidului pentru </w:t>
            </w:r>
            <w:r w:rsidRPr="000762B7">
              <w:rPr>
                <w:rFonts w:cstheme="minorHAnsi"/>
                <w:color w:val="002060"/>
              </w:rPr>
              <w:lastRenderedPageBreak/>
              <w:t>evaluarea impactului asupra mediului în context transfrontalier și a altor ghiduri specifice pentru diferite domenii și categorii de proiecte</w:t>
            </w:r>
          </w:p>
          <w:p w14:paraId="642BE9C0" w14:textId="6D196304" w:rsidR="00F40885" w:rsidRPr="00646A0A" w:rsidRDefault="00F40885" w:rsidP="00F40885">
            <w:pPr>
              <w:pStyle w:val="ListParagraph"/>
              <w:spacing w:before="60"/>
              <w:ind w:left="360"/>
              <w:contextualSpacing w:val="0"/>
              <w:jc w:val="both"/>
              <w:rPr>
                <w:rFonts w:cstheme="minorHAnsi"/>
                <w:color w:val="002060"/>
              </w:rPr>
            </w:pPr>
            <w:r>
              <w:rPr>
                <w:rFonts w:cstheme="minorHAnsi"/>
                <w:color w:val="002060"/>
              </w:rPr>
              <w:t xml:space="preserve"> </w:t>
            </w:r>
          </w:p>
        </w:tc>
      </w:tr>
      <w:tr w:rsidR="00F40885" w:rsidRPr="00646A0A" w14:paraId="13402C6F" w14:textId="77777777" w:rsidTr="00D479A3">
        <w:tc>
          <w:tcPr>
            <w:tcW w:w="451" w:type="pct"/>
            <w:vMerge w:val="restart"/>
          </w:tcPr>
          <w:p w14:paraId="1792CC00"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F40885" w:rsidRPr="000049F1" w:rsidRDefault="00F40885" w:rsidP="00F40885">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F40885" w:rsidRPr="000049F1" w:rsidRDefault="00F40885" w:rsidP="00F40885">
            <w:pPr>
              <w:pStyle w:val="ListParagraph"/>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F40885" w:rsidRPr="00646A0A" w:rsidRDefault="00F40885" w:rsidP="00F40885">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2CF82B98" w:rsidR="00F40885" w:rsidRPr="00646A0A" w:rsidRDefault="00F40885" w:rsidP="00F40885">
            <w:pPr>
              <w:pStyle w:val="ListParagraph"/>
              <w:numPr>
                <w:ilvl w:val="0"/>
                <w:numId w:val="10"/>
              </w:numPr>
              <w:spacing w:before="60"/>
              <w:contextualSpacing w:val="0"/>
              <w:jc w:val="both"/>
              <w:rPr>
                <w:rFonts w:cstheme="minorHAnsi"/>
                <w:color w:val="002060"/>
              </w:rPr>
            </w:pPr>
            <w:r w:rsidRPr="00646A0A">
              <w:rPr>
                <w:rFonts w:cstheme="minorHAnsi"/>
                <w:color w:val="002060"/>
              </w:rPr>
              <w:t>art. 17</w:t>
            </w:r>
            <w:r>
              <w:rPr>
                <w:rFonts w:cstheme="minorHAnsi"/>
                <w:color w:val="002060"/>
              </w:rPr>
              <w:t xml:space="preserve"> alin.(4) și (7) din </w:t>
            </w:r>
            <w:r w:rsidRPr="00646A0A">
              <w:rPr>
                <w:rFonts w:cstheme="minorHAnsi"/>
                <w:color w:val="002060"/>
              </w:rPr>
              <w:t>Ordonanț</w:t>
            </w:r>
            <w:r>
              <w:rPr>
                <w:rFonts w:cstheme="minorHAnsi"/>
                <w:color w:val="002060"/>
              </w:rPr>
              <w:t>a</w:t>
            </w:r>
            <w:r w:rsidRPr="00646A0A">
              <w:rPr>
                <w:rFonts w:cstheme="minorHAnsi"/>
                <w:color w:val="002060"/>
              </w:rPr>
              <w:t xml:space="preserve"> de urgență</w:t>
            </w:r>
            <w:r>
              <w:rPr>
                <w:rFonts w:cstheme="minorHAnsi"/>
                <w:color w:val="002060"/>
              </w:rPr>
              <w:t xml:space="preserve"> a  Guvernului</w:t>
            </w:r>
            <w:r w:rsidRPr="00646A0A">
              <w:rPr>
                <w:rFonts w:cstheme="minorHAnsi"/>
                <w:color w:val="002060"/>
              </w:rPr>
              <w:t xml:space="preserve"> nr. 92 din 19 august 2021 privind regimul deșeurilor</w:t>
            </w:r>
            <w:r>
              <w:rPr>
                <w:rFonts w:cstheme="minorHAnsi"/>
                <w:color w:val="002060"/>
              </w:rPr>
              <w:t>, cu modificările și completările ulterioare</w:t>
            </w:r>
            <w:r w:rsidRPr="00646A0A">
              <w:rPr>
                <w:rFonts w:cstheme="minorHAnsi"/>
                <w:color w:val="002060"/>
              </w:rPr>
              <w:t xml:space="preserve"> </w:t>
            </w:r>
          </w:p>
        </w:tc>
      </w:tr>
      <w:tr w:rsidR="00F40885" w:rsidRPr="00646A0A" w14:paraId="6D727739" w14:textId="77777777" w:rsidTr="00D479A3">
        <w:tc>
          <w:tcPr>
            <w:tcW w:w="451" w:type="pct"/>
            <w:vMerge/>
          </w:tcPr>
          <w:p w14:paraId="1FF56D00"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5636833" w14:textId="4B235DEF" w:rsidR="00F40885" w:rsidRPr="000049F1" w:rsidRDefault="00F40885" w:rsidP="00F40885">
            <w:pPr>
              <w:spacing w:before="60"/>
              <w:jc w:val="both"/>
              <w:rPr>
                <w:rFonts w:cstheme="minorHAnsi"/>
                <w:color w:val="002060"/>
              </w:rPr>
            </w:pPr>
            <w:r w:rsidRPr="000049F1">
              <w:rPr>
                <w:rFonts w:cstheme="minorHAnsi"/>
                <w:color w:val="002060"/>
              </w:rPr>
              <w:t xml:space="preserve">Se vor </w:t>
            </w:r>
            <w:bookmarkStart w:id="17" w:name="_Hlk130561507"/>
            <w:r w:rsidRPr="000049F1">
              <w:rPr>
                <w:rFonts w:cstheme="minorHAnsi"/>
                <w:color w:val="002060"/>
              </w:rPr>
              <w:t>respecta normele privind reciclarea, selectarea colectivă si cea aferentă deș</w:t>
            </w:r>
            <w:r>
              <w:rPr>
                <w:rFonts w:cstheme="minorHAnsi"/>
                <w:color w:val="002060"/>
              </w:rPr>
              <w:t>e</w:t>
            </w:r>
            <w:r w:rsidRPr="000049F1">
              <w:rPr>
                <w:rFonts w:cstheme="minorHAnsi"/>
                <w:color w:val="002060"/>
              </w:rPr>
              <w:t>urilor medicale generate ulterior finalizării investițiilor în conformitate cu prevederile legislației naționale aplicabile în vigoare.</w:t>
            </w:r>
            <w:bookmarkEnd w:id="17"/>
          </w:p>
        </w:tc>
        <w:tc>
          <w:tcPr>
            <w:tcW w:w="388" w:type="pct"/>
            <w:shd w:val="clear" w:color="auto" w:fill="FBE4D5" w:themeFill="accent2" w:themeFillTint="33"/>
          </w:tcPr>
          <w:p w14:paraId="71A14624"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379BB3A6" w:rsidR="00F40885" w:rsidRPr="00646A0A" w:rsidRDefault="00022F0E" w:rsidP="00F40885">
            <w:pPr>
              <w:spacing w:before="60"/>
              <w:jc w:val="both"/>
              <w:rPr>
                <w:rFonts w:cstheme="minorHAnsi"/>
                <w:color w:val="002060"/>
              </w:rPr>
            </w:pPr>
            <w:r w:rsidRPr="00022F0E">
              <w:rPr>
                <w:rFonts w:cstheme="minorHAnsi"/>
                <w:color w:val="002060"/>
              </w:rPr>
              <w:t>Contract/contracte încheiate cu operatori economici și facturi emise pentru servicii de reciclare/valorificare/reutilizare</w:t>
            </w:r>
          </w:p>
        </w:tc>
        <w:tc>
          <w:tcPr>
            <w:tcW w:w="1036" w:type="pct"/>
            <w:shd w:val="clear" w:color="auto" w:fill="FBE4D5" w:themeFill="accent2" w:themeFillTint="33"/>
          </w:tcPr>
          <w:p w14:paraId="6AE4FAB2" w14:textId="4CE9149E"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nr. 1.226 din 3 decembrie 2012 pentru aprobarea </w:t>
            </w:r>
            <w:r w:rsidRPr="00646A0A">
              <w:rPr>
                <w:rFonts w:cstheme="minorHAnsi"/>
                <w:i/>
                <w:iCs/>
                <w:color w:val="002060"/>
              </w:rPr>
              <w:t>Normelor tehnice privind gestionarea deșeurilor rezultate din activități medicale</w:t>
            </w:r>
            <w:r w:rsidRPr="00646A0A">
              <w:rPr>
                <w:rFonts w:cstheme="minorHAnsi"/>
                <w:color w:val="002060"/>
              </w:rPr>
              <w:t xml:space="preserve"> și a </w:t>
            </w:r>
            <w:r w:rsidRPr="00646A0A">
              <w:rPr>
                <w:rFonts w:cstheme="minorHAnsi"/>
                <w:i/>
                <w:iCs/>
                <w:color w:val="002060"/>
              </w:rPr>
              <w:t>Metodologiei de culegere a datelor pentru baza națională de date privind deșeurile rezultate din activități medicale)</w:t>
            </w:r>
          </w:p>
        </w:tc>
      </w:tr>
      <w:tr w:rsidR="00F40885" w:rsidRPr="00646A0A" w14:paraId="076A7482" w14:textId="77777777" w:rsidTr="00D479A3">
        <w:tc>
          <w:tcPr>
            <w:tcW w:w="451" w:type="pct"/>
            <w:vMerge/>
          </w:tcPr>
          <w:p w14:paraId="48F38FAC"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42DB9174" w14:textId="46D6565C" w:rsidR="00F40885" w:rsidRPr="000049F1" w:rsidRDefault="00F40885" w:rsidP="00F40885">
            <w:pPr>
              <w:spacing w:before="60"/>
              <w:jc w:val="both"/>
              <w:rPr>
                <w:rFonts w:cstheme="minorHAnsi"/>
                <w:color w:val="002060"/>
              </w:rPr>
            </w:pPr>
            <w:r w:rsidRPr="000049F1">
              <w:rPr>
                <w:rFonts w:cstheme="minorHAnsi"/>
                <w:color w:val="002060"/>
              </w:rPr>
              <w:t>Echipamentele achiziționate vor respecta ultimele cerințe de pe piață</w:t>
            </w:r>
          </w:p>
        </w:tc>
        <w:tc>
          <w:tcPr>
            <w:tcW w:w="388" w:type="pct"/>
            <w:shd w:val="clear" w:color="auto" w:fill="FBE4D5" w:themeFill="accent2" w:themeFillTint="33"/>
          </w:tcPr>
          <w:p w14:paraId="7C67E30F"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2F1D778" w:rsidR="00F40885" w:rsidRPr="00646A0A" w:rsidRDefault="00F40885" w:rsidP="00F40885">
            <w:pPr>
              <w:spacing w:before="60"/>
              <w:jc w:val="both"/>
              <w:rPr>
                <w:rFonts w:cstheme="minorHAnsi"/>
                <w:b/>
                <w:bCs/>
                <w:color w:val="002060"/>
              </w:rPr>
            </w:pPr>
            <w:r w:rsidRPr="00646A0A">
              <w:rPr>
                <w:rFonts w:cstheme="minorHAnsi"/>
                <w:color w:val="002060"/>
              </w:rPr>
              <w:t>Includerea în SF/DALI/PT de cerințe privind achiziționarea de echipamente care respecta ultimele cerințe de pe piață</w:t>
            </w:r>
          </w:p>
        </w:tc>
        <w:tc>
          <w:tcPr>
            <w:tcW w:w="1036" w:type="pct"/>
            <w:shd w:val="clear" w:color="auto" w:fill="FBE4D5" w:themeFill="accent2" w:themeFillTint="33"/>
          </w:tcPr>
          <w:p w14:paraId="3890005B" w14:textId="77777777" w:rsidR="00F40885" w:rsidRPr="00646A0A" w:rsidRDefault="00F40885" w:rsidP="00F40885">
            <w:pPr>
              <w:spacing w:before="60"/>
              <w:jc w:val="both"/>
              <w:rPr>
                <w:rFonts w:cstheme="minorHAnsi"/>
                <w:color w:val="002060"/>
              </w:rPr>
            </w:pPr>
            <w:r w:rsidRPr="00646A0A">
              <w:rPr>
                <w:rFonts w:cstheme="minorHAnsi"/>
                <w:color w:val="002060"/>
              </w:rPr>
              <w:t>DNSH PS</w:t>
            </w:r>
          </w:p>
        </w:tc>
      </w:tr>
      <w:tr w:rsidR="00F40885" w:rsidRPr="00646A0A" w14:paraId="32A228C7" w14:textId="77777777" w:rsidTr="00D479A3">
        <w:tc>
          <w:tcPr>
            <w:tcW w:w="451" w:type="pct"/>
            <w:vMerge/>
          </w:tcPr>
          <w:p w14:paraId="1A0463B7"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57217B5" w14:textId="77777777" w:rsidR="00F40885" w:rsidRPr="000049F1" w:rsidRDefault="00F40885" w:rsidP="00F40885">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16625EE9" w:rsidR="00F40885" w:rsidRPr="00646A0A" w:rsidRDefault="00F40885" w:rsidP="00F40885">
            <w:pPr>
              <w:spacing w:before="60"/>
              <w:jc w:val="both"/>
              <w:rPr>
                <w:rFonts w:cstheme="minorHAnsi"/>
                <w:color w:val="002060"/>
              </w:rPr>
            </w:pPr>
            <w:r w:rsidRPr="000F3D46">
              <w:rPr>
                <w:rFonts w:cstheme="minorHAnsi"/>
                <w:color w:val="002060"/>
              </w:rPr>
              <w:t>Contract/contracte încheiate cu operatori economici și facturi emise pentru servicii de reciclare/valorificare/reutilizare</w:t>
            </w:r>
            <w:ins w:id="18" w:author="Author" w:date="2024-11-28T12:34:00Z">
              <w:r>
                <w:rPr>
                  <w:rFonts w:cstheme="minorHAnsi"/>
                  <w:color w:val="002060"/>
                </w:rPr>
                <w:t xml:space="preserve"> </w:t>
              </w:r>
            </w:ins>
          </w:p>
        </w:tc>
        <w:tc>
          <w:tcPr>
            <w:tcW w:w="1036" w:type="pct"/>
            <w:shd w:val="clear" w:color="auto" w:fill="FBE4D5" w:themeFill="accent2" w:themeFillTint="33"/>
          </w:tcPr>
          <w:p w14:paraId="56852202" w14:textId="77777777" w:rsidR="00F40885" w:rsidRDefault="00F40885" w:rsidP="00F40885">
            <w:pPr>
              <w:pStyle w:val="ListParagraph"/>
              <w:numPr>
                <w:ilvl w:val="0"/>
                <w:numId w:val="2"/>
              </w:numPr>
              <w:spacing w:before="60"/>
              <w:jc w:val="both"/>
              <w:rPr>
                <w:rFonts w:cstheme="minorHAnsi"/>
                <w:color w:val="002060"/>
              </w:rPr>
            </w:pPr>
            <w:proofErr w:type="spellStart"/>
            <w:r w:rsidRPr="000F3D46">
              <w:rPr>
                <w:rFonts w:cstheme="minorHAnsi"/>
                <w:color w:val="002060"/>
              </w:rPr>
              <w:t>Ordonanţa</w:t>
            </w:r>
            <w:proofErr w:type="spellEnd"/>
            <w:r w:rsidRPr="000F3D46">
              <w:rPr>
                <w:rFonts w:cstheme="minorHAnsi"/>
                <w:color w:val="002060"/>
              </w:rPr>
              <w:t xml:space="preserve"> de </w:t>
            </w:r>
            <w:proofErr w:type="spellStart"/>
            <w:r w:rsidRPr="000F3D46">
              <w:rPr>
                <w:rFonts w:cstheme="minorHAnsi"/>
                <w:color w:val="002060"/>
              </w:rPr>
              <w:t>urgenţă</w:t>
            </w:r>
            <w:proofErr w:type="spellEnd"/>
            <w:r w:rsidRPr="000F3D46">
              <w:rPr>
                <w:rFonts w:cstheme="minorHAnsi"/>
                <w:color w:val="002060"/>
              </w:rPr>
              <w:t xml:space="preserve"> nr. 92/2021 privind regimul </w:t>
            </w:r>
            <w:proofErr w:type="spellStart"/>
            <w:r w:rsidRPr="000F3D46">
              <w:rPr>
                <w:rFonts w:cstheme="minorHAnsi"/>
                <w:color w:val="002060"/>
              </w:rPr>
              <w:t>deşeurilor</w:t>
            </w:r>
            <w:proofErr w:type="spellEnd"/>
            <w:r w:rsidRPr="000F3D46">
              <w:rPr>
                <w:rFonts w:cstheme="minorHAnsi"/>
                <w:color w:val="002060"/>
              </w:rPr>
              <w:t>, cu modificările și</w:t>
            </w:r>
            <w:r>
              <w:rPr>
                <w:rFonts w:cstheme="minorHAnsi"/>
                <w:color w:val="002060"/>
              </w:rPr>
              <w:t xml:space="preserve"> completările ulterioare;</w:t>
            </w:r>
          </w:p>
          <w:p w14:paraId="3D20E947" w14:textId="6510A3C7" w:rsidR="00F40885" w:rsidRPr="0087714A" w:rsidRDefault="00F40885" w:rsidP="00F40885">
            <w:pPr>
              <w:pStyle w:val="ListParagraph"/>
              <w:numPr>
                <w:ilvl w:val="0"/>
                <w:numId w:val="2"/>
              </w:numPr>
              <w:spacing w:before="60"/>
              <w:jc w:val="both"/>
              <w:rPr>
                <w:rFonts w:cstheme="minorHAnsi"/>
                <w:color w:val="002060"/>
                <w:rPrChange w:id="19" w:author="Author" w:date="2024-10-15T15:45:00Z">
                  <w:rPr/>
                </w:rPrChange>
              </w:rPr>
            </w:pPr>
            <w:r>
              <w:rPr>
                <w:rFonts w:cstheme="minorHAnsi"/>
                <w:color w:val="002060"/>
              </w:rPr>
              <w:t xml:space="preserve">art. 39 alin. (2) din </w:t>
            </w:r>
            <w:proofErr w:type="spellStart"/>
            <w:r w:rsidRPr="00881B36">
              <w:rPr>
                <w:rFonts w:cstheme="minorHAnsi"/>
                <w:color w:val="002060"/>
              </w:rPr>
              <w:t>Ordonanţa</w:t>
            </w:r>
            <w:proofErr w:type="spellEnd"/>
            <w:r w:rsidRPr="00881B36">
              <w:rPr>
                <w:rFonts w:cstheme="minorHAnsi"/>
                <w:color w:val="002060"/>
              </w:rPr>
              <w:t xml:space="preserve"> de </w:t>
            </w:r>
            <w:proofErr w:type="spellStart"/>
            <w:r w:rsidRPr="00881B36">
              <w:rPr>
                <w:rFonts w:cstheme="minorHAnsi"/>
                <w:color w:val="002060"/>
              </w:rPr>
              <w:t>urgenţă</w:t>
            </w:r>
            <w:proofErr w:type="spellEnd"/>
            <w:r w:rsidRPr="00881B36">
              <w:rPr>
                <w:rFonts w:cstheme="minorHAnsi"/>
                <w:color w:val="002060"/>
              </w:rPr>
              <w:t xml:space="preserve"> nr. 5/2015 privind </w:t>
            </w:r>
            <w:proofErr w:type="spellStart"/>
            <w:r w:rsidRPr="00881B36">
              <w:rPr>
                <w:rFonts w:cstheme="minorHAnsi"/>
                <w:color w:val="002060"/>
              </w:rPr>
              <w:t>deşeurile</w:t>
            </w:r>
            <w:proofErr w:type="spellEnd"/>
            <w:r w:rsidRPr="00881B36">
              <w:rPr>
                <w:rFonts w:cstheme="minorHAnsi"/>
                <w:color w:val="002060"/>
              </w:rPr>
              <w:t xml:space="preserve"> de echipamente electrice </w:t>
            </w:r>
            <w:proofErr w:type="spellStart"/>
            <w:r w:rsidRPr="00881B36">
              <w:rPr>
                <w:rFonts w:cstheme="minorHAnsi"/>
                <w:color w:val="002060"/>
              </w:rPr>
              <w:t>şi</w:t>
            </w:r>
            <w:proofErr w:type="spellEnd"/>
            <w:r w:rsidRPr="00881B36">
              <w:rPr>
                <w:rFonts w:cstheme="minorHAnsi"/>
                <w:color w:val="002060"/>
              </w:rPr>
              <w:t xml:space="preserve"> electronice</w:t>
            </w:r>
            <w:r>
              <w:rPr>
                <w:rFonts w:cstheme="minorHAnsi"/>
                <w:color w:val="002060"/>
              </w:rPr>
              <w:t>, cu modificările și completările ulterioare;</w:t>
            </w:r>
          </w:p>
        </w:tc>
      </w:tr>
      <w:tr w:rsidR="00F40885" w:rsidRPr="00646A0A" w14:paraId="09597A97" w14:textId="77777777" w:rsidTr="00D479A3">
        <w:tc>
          <w:tcPr>
            <w:tcW w:w="451" w:type="pct"/>
            <w:vMerge/>
          </w:tcPr>
          <w:p w14:paraId="094ED7BC"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0B6ECC3" w14:textId="341619E4" w:rsidR="00F40885" w:rsidRPr="000049F1" w:rsidRDefault="00F40885" w:rsidP="00F40885">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w:t>
            </w:r>
            <w:proofErr w:type="spellStart"/>
            <w:r w:rsidRPr="000049F1">
              <w:rPr>
                <w:rFonts w:cstheme="minorHAnsi"/>
                <w:color w:val="002060"/>
              </w:rPr>
              <w:t>şi</w:t>
            </w:r>
            <w:proofErr w:type="spellEnd"/>
            <w:r w:rsidRPr="000049F1">
              <w:rPr>
                <w:rFonts w:cstheme="minorHAnsi"/>
                <w:color w:val="002060"/>
              </w:rPr>
              <w:t xml:space="preserve"> reciclare a deșeurilor) din </w:t>
            </w:r>
            <w:proofErr w:type="spellStart"/>
            <w:r w:rsidRPr="000049F1">
              <w:rPr>
                <w:rFonts w:cstheme="minorHAnsi"/>
                <w:color w:val="002060"/>
              </w:rPr>
              <w:t>construcţii</w:t>
            </w:r>
            <w:proofErr w:type="spellEnd"/>
            <w:r w:rsidRPr="000049F1">
              <w:rPr>
                <w:rFonts w:cstheme="minorHAnsi"/>
                <w:color w:val="002060"/>
              </w:rPr>
              <w:t xml:space="preserve"> </w:t>
            </w:r>
            <w:proofErr w:type="spellStart"/>
            <w:r w:rsidRPr="000049F1">
              <w:rPr>
                <w:rFonts w:cstheme="minorHAnsi"/>
                <w:color w:val="002060"/>
              </w:rPr>
              <w:t>şi</w:t>
            </w:r>
            <w:proofErr w:type="spellEnd"/>
            <w:r w:rsidRPr="000049F1">
              <w:rPr>
                <w:rFonts w:cstheme="minorHAnsi"/>
                <w:color w:val="002060"/>
              </w:rPr>
              <w:t xml:space="preserve"> demolări, ce sunt </w:t>
            </w:r>
            <w:r w:rsidRPr="000049F1">
              <w:rPr>
                <w:rFonts w:cstheme="minorHAnsi"/>
                <w:color w:val="002060"/>
              </w:rPr>
              <w:lastRenderedPageBreak/>
              <w:t xml:space="preserve">generate la implementarea proiectelor subsecvente PS, se vor solicita </w:t>
            </w:r>
            <w:r w:rsidRPr="000049F1">
              <w:rPr>
                <w:rFonts w:cstheme="minorHAnsi"/>
                <w:b/>
                <w:bCs/>
                <w:color w:val="002060"/>
              </w:rPr>
              <w:t xml:space="preserve">documente justificative privind </w:t>
            </w:r>
            <w:r>
              <w:rPr>
                <w:rFonts w:cstheme="minorHAnsi"/>
                <w:b/>
                <w:bCs/>
                <w:color w:val="002060"/>
              </w:rPr>
              <w:t xml:space="preserve">predarea </w:t>
            </w:r>
            <w:r w:rsidRPr="000049F1">
              <w:rPr>
                <w:rFonts w:cstheme="minorHAnsi"/>
                <w:b/>
                <w:bCs/>
                <w:color w:val="002060"/>
              </w:rPr>
              <w:t xml:space="preserve">deșeurilor </w:t>
            </w:r>
            <w:r w:rsidRPr="000049F1">
              <w:rPr>
                <w:rFonts w:cstheme="minorHAnsi"/>
                <w:color w:val="002060"/>
              </w:rPr>
              <w:t xml:space="preserve">(predarea lor către entități abilitate conform legii să gestioneze acest tip de deșeuri) </w:t>
            </w:r>
            <w:proofErr w:type="spellStart"/>
            <w:r w:rsidRPr="000049F1">
              <w:rPr>
                <w:rFonts w:cstheme="minorHAnsi"/>
                <w:color w:val="002060"/>
              </w:rPr>
              <w:t>şi</w:t>
            </w:r>
            <w:proofErr w:type="spellEnd"/>
            <w:r w:rsidRPr="000049F1">
              <w:rPr>
                <w:rFonts w:cstheme="minorHAnsi"/>
                <w:color w:val="002060"/>
              </w:rPr>
              <w:t xml:space="preserve"> metoda de gestionare a acestora (reutilizare/reciclare/eliminare)</w:t>
            </w:r>
          </w:p>
        </w:tc>
        <w:tc>
          <w:tcPr>
            <w:tcW w:w="388" w:type="pct"/>
            <w:shd w:val="clear" w:color="auto" w:fill="FBE4D5" w:themeFill="accent2" w:themeFillTint="33"/>
          </w:tcPr>
          <w:p w14:paraId="74A5C7C8"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4EC16D15" w:rsidR="00F40885" w:rsidRPr="00646A0A" w:rsidRDefault="00F40885" w:rsidP="00F40885">
            <w:pPr>
              <w:spacing w:before="60"/>
              <w:jc w:val="both"/>
              <w:rPr>
                <w:rFonts w:cstheme="minorHAnsi"/>
                <w:color w:val="002060"/>
              </w:rPr>
            </w:pPr>
            <w:r w:rsidRPr="00646A0A">
              <w:rPr>
                <w:rFonts w:cstheme="minorHAnsi"/>
                <w:color w:val="002060"/>
              </w:rPr>
              <w:t xml:space="preserve">Documente justificative privind </w:t>
            </w:r>
            <w:r>
              <w:rPr>
                <w:rFonts w:cstheme="minorHAnsi"/>
                <w:color w:val="002060"/>
              </w:rPr>
              <w:t xml:space="preserve">predarea </w:t>
            </w:r>
            <w:r w:rsidRPr="00646A0A">
              <w:rPr>
                <w:rFonts w:cstheme="minorHAnsi"/>
                <w:color w:val="002060"/>
              </w:rPr>
              <w:t xml:space="preserve">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2A57F6B5" w:rsidR="00F40885" w:rsidRPr="00646A0A"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lastRenderedPageBreak/>
              <w:t xml:space="preserve">Art. 17 alin. (4) și (7) din </w:t>
            </w:r>
            <w:r w:rsidRPr="00646A0A">
              <w:rPr>
                <w:rFonts w:cstheme="minorHAnsi"/>
                <w:color w:val="002060"/>
              </w:rPr>
              <w:t xml:space="preserve">Ordonanță de urgență </w:t>
            </w:r>
            <w:r w:rsidRPr="00F36338">
              <w:rPr>
                <w:rFonts w:eastAsia="Times New Roman" w:cstheme="minorHAnsi"/>
                <w:bCs/>
                <w:color w:val="002060"/>
                <w:sz w:val="24"/>
                <w:szCs w:val="24"/>
              </w:rPr>
              <w:t xml:space="preserve"> a Guvernului </w:t>
            </w:r>
            <w:r w:rsidRPr="00646A0A">
              <w:rPr>
                <w:rFonts w:cstheme="minorHAnsi"/>
                <w:color w:val="002060"/>
              </w:rPr>
              <w:t xml:space="preserve">nr. 92 din 19 </w:t>
            </w:r>
            <w:r w:rsidRPr="00646A0A">
              <w:rPr>
                <w:rFonts w:cstheme="minorHAnsi"/>
                <w:color w:val="002060"/>
              </w:rPr>
              <w:lastRenderedPageBreak/>
              <w:t>august 2021 privind regimul deșeurilor</w:t>
            </w:r>
            <w:r>
              <w:rPr>
                <w:rFonts w:cstheme="minorHAnsi"/>
                <w:color w:val="002060"/>
              </w:rPr>
              <w:t>, cu modificările și completările ulterioare</w:t>
            </w:r>
            <w:r w:rsidRPr="00646A0A">
              <w:rPr>
                <w:rFonts w:cstheme="minorHAnsi"/>
                <w:color w:val="002060"/>
              </w:rPr>
              <w:t>)</w:t>
            </w:r>
          </w:p>
        </w:tc>
      </w:tr>
      <w:tr w:rsidR="00F40885" w:rsidRPr="00646A0A" w14:paraId="0D319AB1" w14:textId="77777777" w:rsidTr="006534A7">
        <w:trPr>
          <w:trHeight w:val="979"/>
        </w:trPr>
        <w:tc>
          <w:tcPr>
            <w:tcW w:w="451" w:type="pct"/>
            <w:vMerge w:val="restart"/>
          </w:tcPr>
          <w:p w14:paraId="699992A9"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Prevenirea și controlul poluării</w:t>
            </w:r>
          </w:p>
        </w:tc>
        <w:tc>
          <w:tcPr>
            <w:tcW w:w="1703" w:type="pct"/>
            <w:shd w:val="clear" w:color="auto" w:fill="FBE4D5" w:themeFill="accent2" w:themeFillTint="33"/>
          </w:tcPr>
          <w:p w14:paraId="439C3E6D" w14:textId="0AE803F9" w:rsidR="00F40885" w:rsidRPr="00646A0A" w:rsidRDefault="00F40885" w:rsidP="00F40885">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w:t>
            </w:r>
            <w:r w:rsidR="000C0B09">
              <w:rPr>
                <w:rFonts w:cstheme="minorHAnsi"/>
                <w:b/>
                <w:bCs/>
                <w:color w:val="002060"/>
                <w:u w:val="single"/>
              </w:rPr>
              <w:t>/</w:t>
            </w:r>
            <w:proofErr w:type="spellStart"/>
            <w:r w:rsidR="000C0B09">
              <w:rPr>
                <w:rFonts w:cstheme="minorHAnsi"/>
                <w:b/>
                <w:bCs/>
                <w:color w:val="002060"/>
                <w:u w:val="single"/>
              </w:rPr>
              <w:t>realbilitarea</w:t>
            </w:r>
            <w:proofErr w:type="spellEnd"/>
            <w:r w:rsidR="000C0B09">
              <w:rPr>
                <w:rFonts w:cstheme="minorHAnsi"/>
                <w:b/>
                <w:bCs/>
                <w:color w:val="002060"/>
                <w:u w:val="single"/>
              </w:rPr>
              <w:t>/modernizare</w:t>
            </w:r>
            <w:r w:rsidRPr="00646A0A">
              <w:rPr>
                <w:rFonts w:cstheme="minorHAnsi"/>
                <w:b/>
                <w:bCs/>
                <w:color w:val="002060"/>
                <w:u w:val="single"/>
              </w:rPr>
              <w:t xml:space="preserve"> clădirii nu conțin azbest </w:t>
            </w:r>
          </w:p>
        </w:tc>
        <w:tc>
          <w:tcPr>
            <w:tcW w:w="388" w:type="pct"/>
            <w:shd w:val="clear" w:color="auto" w:fill="FBE4D5" w:themeFill="accent2" w:themeFillTint="33"/>
          </w:tcPr>
          <w:p w14:paraId="5C13BE0D"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F40885" w:rsidRPr="00646A0A" w:rsidRDefault="00F40885" w:rsidP="00F40885">
            <w:pPr>
              <w:spacing w:before="60"/>
              <w:jc w:val="both"/>
              <w:rPr>
                <w:rFonts w:cstheme="minorHAnsi"/>
                <w:color w:val="002060"/>
              </w:rPr>
            </w:pPr>
          </w:p>
          <w:p w14:paraId="4EE74E1B"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1AAC3E93" w14:textId="77777777" w:rsidR="00F40885" w:rsidRPr="00646A0A" w:rsidRDefault="00F40885" w:rsidP="00F40885">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5C964DC0" w14:textId="46652C33" w:rsidR="00F40885" w:rsidRPr="00782681"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124 din 30 ianuarie 2003 privind prevenirea, reducerea </w:t>
            </w:r>
            <w:proofErr w:type="spellStart"/>
            <w:r w:rsidRPr="00646A0A">
              <w:rPr>
                <w:rFonts w:cstheme="minorHAnsi"/>
                <w:color w:val="002060"/>
              </w:rPr>
              <w:t>şi</w:t>
            </w:r>
            <w:proofErr w:type="spellEnd"/>
            <w:r w:rsidRPr="00646A0A">
              <w:rPr>
                <w:rFonts w:cstheme="minorHAnsi"/>
                <w:color w:val="002060"/>
              </w:rPr>
              <w:t xml:space="preserve"> controlul poluării mediului cu azbest</w:t>
            </w:r>
            <w:del w:id="20" w:author="Author" w:date="2024-11-28T12:39:00Z">
              <w:r w:rsidRPr="00646A0A" w:rsidDel="00782681">
                <w:rPr>
                  <w:rFonts w:cstheme="minorHAnsi"/>
                  <w:color w:val="002060"/>
                </w:rPr>
                <w:delText xml:space="preserve"> </w:delText>
              </w:r>
            </w:del>
          </w:p>
        </w:tc>
      </w:tr>
      <w:tr w:rsidR="00F40885" w:rsidRPr="00646A0A" w14:paraId="0AFD459D" w14:textId="77777777" w:rsidTr="00D479A3">
        <w:tc>
          <w:tcPr>
            <w:tcW w:w="451" w:type="pct"/>
            <w:vMerge/>
          </w:tcPr>
          <w:p w14:paraId="430826E8"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AC96B5F" w14:textId="77777777" w:rsidR="00F40885" w:rsidRPr="009C0186" w:rsidRDefault="00F40885" w:rsidP="00F40885">
            <w:pPr>
              <w:spacing w:before="60"/>
              <w:jc w:val="both"/>
              <w:rPr>
                <w:rFonts w:cstheme="minorHAnsi"/>
                <w:color w:val="002060"/>
              </w:rPr>
            </w:pPr>
            <w:r w:rsidRPr="009C0186">
              <w:rPr>
                <w:rFonts w:cstheme="minorHAnsi"/>
                <w:color w:val="002060"/>
              </w:rPr>
              <w:t xml:space="preserve">Componentele și materialele de construcție utilizate, care pot intra în contact cu ocupanții, </w:t>
            </w:r>
            <w:r w:rsidRPr="009C0186">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A2E314F"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F40885" w:rsidRPr="00646A0A" w:rsidRDefault="00F40885" w:rsidP="00F40885">
            <w:pPr>
              <w:spacing w:before="60"/>
              <w:jc w:val="both"/>
              <w:rPr>
                <w:rFonts w:cstheme="minorHAnsi"/>
                <w:color w:val="002060"/>
              </w:rPr>
            </w:pPr>
          </w:p>
          <w:p w14:paraId="525DA351"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6D4F34B6" w14:textId="77777777" w:rsidR="00F40885" w:rsidRPr="00646A0A" w:rsidRDefault="00F40885" w:rsidP="00F40885">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12A6259A" w14:textId="3085E143" w:rsidR="00F40885" w:rsidRPr="00606AF4" w:rsidRDefault="000C0B09" w:rsidP="00F40885">
            <w:pPr>
              <w:pStyle w:val="ListParagraph"/>
              <w:numPr>
                <w:ilvl w:val="0"/>
                <w:numId w:val="2"/>
              </w:numPr>
              <w:spacing w:before="60"/>
              <w:contextualSpacing w:val="0"/>
              <w:jc w:val="both"/>
              <w:rPr>
                <w:rFonts w:cstheme="minorHAnsi"/>
                <w:color w:val="002060"/>
                <w:rPrChange w:id="21" w:author="Author" w:date="2024-10-16T09:54:00Z">
                  <w:rPr/>
                </w:rPrChange>
              </w:rPr>
            </w:pPr>
            <w:r w:rsidRPr="000C0B09">
              <w:rPr>
                <w:rFonts w:cstheme="minorHAnsi"/>
                <w:color w:val="002060"/>
              </w:rPr>
              <w:t>CEN/TS 16516</w:t>
            </w:r>
            <w:r>
              <w:t xml:space="preserve"> </w:t>
            </w:r>
            <w:r w:rsidRPr="000C0B09">
              <w:rPr>
                <w:rFonts w:cstheme="minorHAnsi"/>
                <w:color w:val="002060"/>
              </w:rPr>
              <w:t>și ISO 16000 3; 2011</w:t>
            </w:r>
          </w:p>
        </w:tc>
      </w:tr>
      <w:tr w:rsidR="00F40885" w:rsidRPr="00646A0A" w14:paraId="63E9929A" w14:textId="77777777" w:rsidTr="00D479A3">
        <w:tc>
          <w:tcPr>
            <w:tcW w:w="451" w:type="pct"/>
            <w:vMerge/>
          </w:tcPr>
          <w:p w14:paraId="31644225"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6E4A626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F40885" w:rsidRPr="00646A0A" w:rsidRDefault="00F40885" w:rsidP="00F40885">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F40885" w:rsidRPr="00646A0A" w:rsidRDefault="00F40885" w:rsidP="00F40885">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F40885" w:rsidRPr="00646A0A" w:rsidRDefault="00F40885" w:rsidP="00F40885">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F40885" w:rsidRPr="00646A0A" w:rsidRDefault="00F40885" w:rsidP="00F40885">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F40885" w:rsidRPr="00646A0A" w:rsidRDefault="00F40885" w:rsidP="00F40885">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F40885" w:rsidRPr="00646A0A" w:rsidRDefault="00F40885" w:rsidP="00F40885">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F40885" w:rsidRPr="00646A0A" w:rsidRDefault="00F40885" w:rsidP="00F40885">
            <w:pPr>
              <w:spacing w:before="60"/>
              <w:jc w:val="both"/>
              <w:rPr>
                <w:rFonts w:cstheme="minorHAnsi"/>
                <w:color w:val="002060"/>
              </w:rPr>
            </w:pPr>
            <w:r w:rsidRPr="00646A0A">
              <w:rPr>
                <w:rFonts w:cstheme="minorHAnsi"/>
                <w:color w:val="002060"/>
              </w:rPr>
              <w:t xml:space="preserve">(g) altor substanțe care, fie singure, fie în amestecuri, fie ca parte dintr-un articol, îndeplinesc criteriile prevăzute la articolul 57 din Regulamentul (CE) </w:t>
            </w:r>
            <w:r w:rsidRPr="00646A0A">
              <w:rPr>
                <w:rFonts w:cstheme="minorHAnsi"/>
                <w:color w:val="002060"/>
              </w:rPr>
              <w:lastRenderedPageBreak/>
              <w:t>1907/2006, cu excepția cazului în care s-a dovedit că utilizarea lor este esențială pentru societate.</w:t>
            </w:r>
          </w:p>
        </w:tc>
        <w:tc>
          <w:tcPr>
            <w:tcW w:w="388" w:type="pct"/>
            <w:shd w:val="clear" w:color="auto" w:fill="FBE4D5" w:themeFill="accent2" w:themeFillTint="33"/>
          </w:tcPr>
          <w:p w14:paraId="4C49BDBC"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4400C551"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173255FE" w14:textId="77777777" w:rsidR="00F40885" w:rsidRPr="00646A0A" w:rsidRDefault="00F40885" w:rsidP="00F40885">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2CF1D107" w:rsidR="00F40885"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Pr>
                <w:rFonts w:cstheme="minorHAnsi"/>
                <w:color w:val="002060"/>
              </w:rPr>
              <w:t>2139/2021</w:t>
            </w:r>
            <w:r w:rsidRPr="00646A0A">
              <w:rPr>
                <w:rFonts w:cstheme="minorHAnsi"/>
                <w:color w:val="002060"/>
              </w:rPr>
              <w:t xml:space="preserve"> al comisiei din 4.6.2021</w:t>
            </w:r>
            <w:r>
              <w:rPr>
                <w:rFonts w:cstheme="minorHAnsi"/>
                <w:color w:val="002060"/>
              </w:rPr>
              <w:t>, consolidat</w:t>
            </w:r>
          </w:p>
          <w:p w14:paraId="0592A957" w14:textId="534CE0A5" w:rsidR="00F40885" w:rsidRPr="00646A0A" w:rsidRDefault="00F40885" w:rsidP="00F40885">
            <w:pPr>
              <w:pStyle w:val="ListParagraph"/>
              <w:numPr>
                <w:ilvl w:val="0"/>
                <w:numId w:val="2"/>
              </w:numPr>
              <w:spacing w:before="60"/>
              <w:contextualSpacing w:val="0"/>
              <w:jc w:val="both"/>
              <w:rPr>
                <w:rFonts w:cstheme="minorHAnsi"/>
                <w:color w:val="002060"/>
              </w:rPr>
            </w:pPr>
            <w:r w:rsidRPr="003D5AB9">
              <w:rPr>
                <w:rFonts w:cstheme="minorHAnsi"/>
                <w:color w:val="002060"/>
              </w:rPr>
              <w:t xml:space="preserve">Lege nr. 360 din 2 septembrie 2003 privind regimul substanțelor </w:t>
            </w:r>
            <w:proofErr w:type="spellStart"/>
            <w:r w:rsidRPr="003D5AB9">
              <w:rPr>
                <w:rFonts w:cstheme="minorHAnsi"/>
                <w:color w:val="002060"/>
              </w:rPr>
              <w:t>şi</w:t>
            </w:r>
            <w:proofErr w:type="spellEnd"/>
            <w:r w:rsidRPr="003D5AB9">
              <w:rPr>
                <w:rFonts w:cstheme="minorHAnsi"/>
                <w:color w:val="002060"/>
              </w:rPr>
              <w:t xml:space="preserve"> preparatelor chimice periculoase</w:t>
            </w:r>
          </w:p>
          <w:p w14:paraId="5336445D" w14:textId="77777777" w:rsidR="00F40885" w:rsidRPr="00646A0A" w:rsidRDefault="00F40885" w:rsidP="00F40885">
            <w:pPr>
              <w:spacing w:before="60"/>
              <w:jc w:val="both"/>
              <w:rPr>
                <w:rFonts w:cstheme="minorHAnsi"/>
                <w:color w:val="002060"/>
              </w:rPr>
            </w:pPr>
          </w:p>
        </w:tc>
      </w:tr>
      <w:tr w:rsidR="00F40885" w:rsidRPr="00646A0A" w14:paraId="47D0E514" w14:textId="77777777" w:rsidTr="00D479A3">
        <w:tc>
          <w:tcPr>
            <w:tcW w:w="451" w:type="pct"/>
            <w:vMerge/>
          </w:tcPr>
          <w:p w14:paraId="41B016EE"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69888E5" w14:textId="5B9FD72D" w:rsidR="00F40885" w:rsidRDefault="00F40885" w:rsidP="00F40885">
            <w:pPr>
              <w:spacing w:before="60"/>
              <w:jc w:val="both"/>
              <w:rPr>
                <w:rFonts w:cstheme="minorHAnsi"/>
                <w:color w:val="002060"/>
              </w:rPr>
            </w:pPr>
            <w:r w:rsidRPr="000049F1">
              <w:rPr>
                <w:rFonts w:cstheme="minorHAnsi"/>
                <w:color w:val="002060"/>
              </w:rPr>
              <w:t xml:space="preserve">Se asigură </w:t>
            </w:r>
            <w:r>
              <w:rPr>
                <w:rFonts w:cstheme="minorHAnsi"/>
                <w:color w:val="002060"/>
              </w:rPr>
              <w:t xml:space="preserve">măsuri </w:t>
            </w:r>
            <w:r w:rsidRPr="000049F1">
              <w:rPr>
                <w:rFonts w:cstheme="minorHAnsi"/>
                <w:color w:val="002060"/>
              </w:rPr>
              <w:t xml:space="preserve">care conduc la reducerea zgomotului, a prafului și a emisiilor poluante în timpul lucrărilor de </w:t>
            </w:r>
            <w:r>
              <w:rPr>
                <w:rFonts w:cstheme="minorHAnsi"/>
                <w:color w:val="002060"/>
              </w:rPr>
              <w:t>construcție</w:t>
            </w:r>
          </w:p>
          <w:p w14:paraId="1B6C85AD" w14:textId="3C272673" w:rsidR="00F40885" w:rsidRPr="000049F1" w:rsidRDefault="00F40885" w:rsidP="00F40885">
            <w:pPr>
              <w:spacing w:before="60"/>
              <w:jc w:val="both"/>
              <w:rPr>
                <w:rFonts w:cstheme="minorHAnsi"/>
                <w:color w:val="002060"/>
              </w:rPr>
            </w:pPr>
          </w:p>
        </w:tc>
        <w:tc>
          <w:tcPr>
            <w:tcW w:w="388" w:type="pct"/>
            <w:shd w:val="clear" w:color="auto" w:fill="FBE4D5" w:themeFill="accent2" w:themeFillTint="33"/>
          </w:tcPr>
          <w:p w14:paraId="2D50EFD4"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F40885" w:rsidRPr="00646A0A" w:rsidRDefault="00F40885" w:rsidP="00F40885">
            <w:pPr>
              <w:spacing w:before="60"/>
              <w:jc w:val="both"/>
              <w:rPr>
                <w:rFonts w:cstheme="minorHAnsi"/>
                <w:b/>
                <w:bCs/>
                <w:color w:val="002060"/>
              </w:rPr>
            </w:pPr>
            <w:r w:rsidRPr="00E8656D">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3AF9083B" w14:textId="2CE29283" w:rsidR="00F40885" w:rsidRPr="00646A0A" w:rsidRDefault="00F40885" w:rsidP="00F40885">
            <w:pPr>
              <w:spacing w:before="60"/>
              <w:jc w:val="both"/>
              <w:rPr>
                <w:rFonts w:cstheme="minorHAnsi"/>
                <w:color w:val="002060"/>
              </w:rPr>
            </w:pPr>
            <w:r>
              <w:rPr>
                <w:rFonts w:cstheme="minorHAnsi"/>
                <w:color w:val="002060"/>
              </w:rPr>
              <w:t>Act de reglementare (decizia etapei de încadrare sau clasarea notificării) emisă de autoritatea pentru protecția mediului</w:t>
            </w:r>
          </w:p>
        </w:tc>
        <w:tc>
          <w:tcPr>
            <w:tcW w:w="1036" w:type="pct"/>
            <w:shd w:val="clear" w:color="auto" w:fill="FBE4D5" w:themeFill="accent2" w:themeFillTint="33"/>
          </w:tcPr>
          <w:p w14:paraId="1CD9D0B6" w14:textId="77777777" w:rsidR="00F40885" w:rsidRDefault="00F40885" w:rsidP="00F40885">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26242D18" w14:textId="3FCD8B2C" w:rsidR="00F40885" w:rsidRDefault="00F40885" w:rsidP="00F40885">
            <w:pPr>
              <w:pStyle w:val="ListParagraph"/>
              <w:numPr>
                <w:ilvl w:val="0"/>
                <w:numId w:val="5"/>
              </w:numPr>
              <w:spacing w:before="60"/>
              <w:contextualSpacing w:val="0"/>
              <w:jc w:val="both"/>
              <w:rPr>
                <w:rFonts w:cstheme="minorHAnsi"/>
                <w:color w:val="002060"/>
              </w:rPr>
            </w:pPr>
            <w:r w:rsidRPr="00E1575F">
              <w:rPr>
                <w:rFonts w:cstheme="minorHAnsi"/>
                <w:color w:val="002060"/>
              </w:rPr>
              <w:t>L</w:t>
            </w:r>
            <w:r>
              <w:rPr>
                <w:rFonts w:cstheme="minorHAnsi"/>
                <w:color w:val="002060"/>
              </w:rPr>
              <w:t xml:space="preserve">egea </w:t>
            </w:r>
            <w:r w:rsidRPr="00E1575F">
              <w:rPr>
                <w:rFonts w:cstheme="minorHAnsi"/>
                <w:color w:val="002060"/>
              </w:rPr>
              <w:t>nr. 104 din 15 iunie 2011 privind calitatea aerului înconjurător</w:t>
            </w:r>
            <w:r>
              <w:rPr>
                <w:rFonts w:cstheme="minorHAnsi"/>
                <w:color w:val="002060"/>
              </w:rPr>
              <w:t xml:space="preserve">, </w:t>
            </w:r>
            <w:r>
              <w:t xml:space="preserve"> </w:t>
            </w:r>
            <w:r w:rsidRPr="00E1575F">
              <w:rPr>
                <w:rFonts w:cstheme="minorHAnsi"/>
                <w:color w:val="002060"/>
              </w:rPr>
              <w:t>cu modificările și completările ulterioare</w:t>
            </w:r>
          </w:p>
          <w:p w14:paraId="7EBD862A" w14:textId="6D099507" w:rsidR="00F40885" w:rsidRPr="00646A0A" w:rsidRDefault="00F40885" w:rsidP="00F40885">
            <w:pPr>
              <w:pStyle w:val="ListParagraph"/>
              <w:numPr>
                <w:ilvl w:val="0"/>
                <w:numId w:val="5"/>
              </w:numPr>
              <w:spacing w:before="60"/>
              <w:contextualSpacing w:val="0"/>
              <w:jc w:val="both"/>
              <w:rPr>
                <w:rFonts w:cstheme="minorHAnsi"/>
                <w:color w:val="002060"/>
              </w:rPr>
            </w:pPr>
            <w:r>
              <w:rPr>
                <w:rFonts w:cstheme="minorHAnsi"/>
                <w:color w:val="002060"/>
              </w:rPr>
              <w:t xml:space="preserve">Legea </w:t>
            </w:r>
            <w:r w:rsidRPr="00E1575F">
              <w:rPr>
                <w:rFonts w:cstheme="minorHAnsi"/>
                <w:color w:val="002060"/>
              </w:rPr>
              <w:t xml:space="preserve">nr. 121/2019 privind evaluarea </w:t>
            </w:r>
            <w:proofErr w:type="spellStart"/>
            <w:r w:rsidRPr="00E1575F">
              <w:rPr>
                <w:rFonts w:cstheme="minorHAnsi"/>
                <w:color w:val="002060"/>
              </w:rPr>
              <w:t>şi</w:t>
            </w:r>
            <w:proofErr w:type="spellEnd"/>
            <w:r w:rsidRPr="00E1575F">
              <w:rPr>
                <w:rFonts w:cstheme="minorHAnsi"/>
                <w:color w:val="002060"/>
              </w:rPr>
              <w:t xml:space="preserve"> gestionarea zgomotului ambiant</w:t>
            </w:r>
            <w:r>
              <w:rPr>
                <w:rFonts w:cstheme="minorHAnsi"/>
                <w:color w:val="002060"/>
              </w:rPr>
              <w:t>, cu modificările și completările ulterioare</w:t>
            </w:r>
          </w:p>
        </w:tc>
      </w:tr>
      <w:tr w:rsidR="00F40885" w:rsidRPr="00646A0A" w14:paraId="6E8EE71E" w14:textId="77777777" w:rsidTr="00D479A3">
        <w:tc>
          <w:tcPr>
            <w:tcW w:w="451" w:type="pct"/>
            <w:vMerge/>
            <w:tcBorders>
              <w:bottom w:val="single" w:sz="4" w:space="0" w:color="auto"/>
            </w:tcBorders>
          </w:tcPr>
          <w:p w14:paraId="13F55D20" w14:textId="77777777" w:rsidR="00F40885" w:rsidRPr="00646A0A" w:rsidRDefault="00F40885" w:rsidP="00F40885">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5C6838FC" w:rsidR="00F40885" w:rsidRPr="000049F1" w:rsidRDefault="00F40885" w:rsidP="00F40885">
            <w:pPr>
              <w:spacing w:before="60"/>
              <w:jc w:val="both"/>
              <w:rPr>
                <w:rFonts w:cstheme="minorHAnsi"/>
                <w:color w:val="002060"/>
              </w:rPr>
            </w:pPr>
            <w:bookmarkStart w:id="22" w:name="_Hlk128575458"/>
            <w:r w:rsidRPr="000049F1">
              <w:rPr>
                <w:rFonts w:cstheme="minorHAnsi"/>
                <w:color w:val="002060"/>
              </w:rPr>
              <w:t xml:space="preserve">Finanțarea proiectelor de </w:t>
            </w:r>
            <w:r>
              <w:rPr>
                <w:rFonts w:cstheme="minorHAnsi"/>
                <w:color w:val="002060"/>
              </w:rPr>
              <w:t>extindere</w:t>
            </w:r>
            <w:r w:rsidRPr="000049F1">
              <w:rPr>
                <w:rFonts w:cstheme="minorHAnsi"/>
                <w:color w:val="002060"/>
              </w:rPr>
              <w:t xml:space="preserve">/construcție va fi condiționată de existența/propunerea unui sistem conform de colectare, epurare </w:t>
            </w:r>
            <w:proofErr w:type="spellStart"/>
            <w:r w:rsidRPr="000049F1">
              <w:rPr>
                <w:rFonts w:cstheme="minorHAnsi"/>
                <w:color w:val="002060"/>
              </w:rPr>
              <w:t>şi</w:t>
            </w:r>
            <w:proofErr w:type="spellEnd"/>
            <w:r w:rsidRPr="000049F1">
              <w:rPr>
                <w:rFonts w:cstheme="minorHAnsi"/>
                <w:color w:val="002060"/>
              </w:rPr>
              <w:t xml:space="preserve"> evacuare a tuturor apelor uzate conform cerințelor legale în vigoare sau de includere a acestei componente în proiectul de reabilitare.</w:t>
            </w:r>
            <w:bookmarkEnd w:id="22"/>
          </w:p>
        </w:tc>
        <w:tc>
          <w:tcPr>
            <w:tcW w:w="388" w:type="pct"/>
            <w:tcBorders>
              <w:bottom w:val="single" w:sz="4" w:space="0" w:color="auto"/>
            </w:tcBorders>
            <w:shd w:val="clear" w:color="auto" w:fill="FBE4D5" w:themeFill="accent2" w:themeFillTint="33"/>
          </w:tcPr>
          <w:p w14:paraId="3FEAC438"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sau </w:t>
            </w:r>
          </w:p>
          <w:p w14:paraId="2C76648C" w14:textId="4EEE5224" w:rsidR="00F40885" w:rsidRPr="00646A0A" w:rsidRDefault="00F40885" w:rsidP="00F40885">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54FC1E48" w14:textId="77777777" w:rsidR="00F40885" w:rsidRPr="00646A0A" w:rsidRDefault="00F40885" w:rsidP="00F40885">
            <w:pPr>
              <w:spacing w:before="60"/>
              <w:jc w:val="both"/>
              <w:rPr>
                <w:rFonts w:cstheme="minorHAnsi"/>
                <w:color w:val="002060"/>
              </w:rPr>
            </w:pPr>
            <w:r w:rsidRPr="00646A0A">
              <w:rPr>
                <w:rFonts w:cstheme="minorHAnsi"/>
                <w:color w:val="002060"/>
              </w:rPr>
              <w:t>sau</w:t>
            </w:r>
          </w:p>
          <w:p w14:paraId="67229EAC" w14:textId="77777777" w:rsidR="00F40885" w:rsidRPr="00646A0A" w:rsidRDefault="00F40885" w:rsidP="00F40885">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F40885" w:rsidRPr="00646A0A" w:rsidRDefault="00F40885" w:rsidP="00F40885">
            <w:pPr>
              <w:spacing w:before="60"/>
              <w:jc w:val="both"/>
              <w:rPr>
                <w:rFonts w:cstheme="minorHAnsi"/>
                <w:color w:val="002060"/>
              </w:rPr>
            </w:pPr>
            <w:r w:rsidRPr="00646A0A">
              <w:rPr>
                <w:rFonts w:cstheme="minorHAnsi"/>
                <w:color w:val="002060"/>
              </w:rPr>
              <w:t xml:space="preserve">sau </w:t>
            </w:r>
          </w:p>
          <w:p w14:paraId="23FF52EA" w14:textId="77777777" w:rsidR="00F40885" w:rsidRPr="00646A0A" w:rsidRDefault="00F40885" w:rsidP="00F40885">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F40885" w:rsidRPr="00646A0A" w:rsidRDefault="00F40885" w:rsidP="00F40885">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F40885" w:rsidRPr="00646A0A" w:rsidRDefault="00F40885" w:rsidP="00F40885">
            <w:pPr>
              <w:spacing w:before="60"/>
              <w:jc w:val="both"/>
              <w:rPr>
                <w:rFonts w:cstheme="minorHAnsi"/>
                <w:b/>
                <w:bCs/>
                <w:color w:val="002060"/>
              </w:rPr>
            </w:pPr>
          </w:p>
          <w:p w14:paraId="4E3F1C42" w14:textId="77777777" w:rsidR="00F40885" w:rsidRPr="00646A0A" w:rsidRDefault="00F40885" w:rsidP="00F40885">
            <w:pPr>
              <w:spacing w:before="60"/>
              <w:jc w:val="both"/>
              <w:rPr>
                <w:rFonts w:cstheme="minorHAnsi"/>
                <w:b/>
                <w:bCs/>
                <w:color w:val="002060"/>
              </w:rPr>
            </w:pPr>
            <w:r w:rsidRPr="00646A0A">
              <w:rPr>
                <w:rFonts w:cstheme="minorHAnsi"/>
                <w:b/>
                <w:bCs/>
                <w:color w:val="002060"/>
              </w:rPr>
              <w:t>Sau</w:t>
            </w:r>
          </w:p>
          <w:p w14:paraId="662BDCC7" w14:textId="77777777" w:rsidR="00F40885" w:rsidRPr="00646A0A" w:rsidRDefault="00F40885" w:rsidP="00F40885">
            <w:pPr>
              <w:spacing w:before="60"/>
              <w:jc w:val="both"/>
              <w:rPr>
                <w:rFonts w:cstheme="minorHAnsi"/>
                <w:color w:val="002060"/>
              </w:rPr>
            </w:pPr>
          </w:p>
          <w:p w14:paraId="3BC19F1A" w14:textId="77777777" w:rsidR="00F40885" w:rsidRPr="00646A0A" w:rsidRDefault="00F40885" w:rsidP="00F40885">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F40885" w:rsidRPr="00646A0A" w:rsidRDefault="00F40885" w:rsidP="00F40885">
            <w:pPr>
              <w:pStyle w:val="ListParagraph"/>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3BFF76BD" w:rsidR="00F40885" w:rsidRDefault="00F40885" w:rsidP="00F40885">
            <w:pPr>
              <w:pStyle w:val="ListParagraph"/>
              <w:numPr>
                <w:ilvl w:val="0"/>
                <w:numId w:val="9"/>
              </w:numPr>
              <w:spacing w:before="60"/>
              <w:jc w:val="both"/>
              <w:rPr>
                <w:rFonts w:cstheme="minorHAnsi"/>
                <w:color w:val="002060"/>
              </w:rPr>
            </w:pPr>
            <w:r w:rsidRPr="00530ACB">
              <w:rPr>
                <w:rFonts w:cstheme="minorHAnsi"/>
                <w:color w:val="002060"/>
              </w:rPr>
              <w:t>L</w:t>
            </w:r>
            <w:r>
              <w:rPr>
                <w:rFonts w:cstheme="minorHAnsi"/>
                <w:color w:val="002060"/>
              </w:rPr>
              <w:t>egea</w:t>
            </w:r>
            <w:r w:rsidRPr="00530ACB">
              <w:rPr>
                <w:rFonts w:cstheme="minorHAnsi"/>
                <w:color w:val="002060"/>
              </w:rPr>
              <w:t xml:space="preserve"> nr. 241 din 22 iunie 2006</w:t>
            </w:r>
            <w:r>
              <w:rPr>
                <w:rFonts w:cstheme="minorHAnsi"/>
                <w:color w:val="002060"/>
              </w:rPr>
              <w:t xml:space="preserve"> </w:t>
            </w:r>
            <w:r>
              <w:t xml:space="preserve"> </w:t>
            </w:r>
            <w:r w:rsidRPr="00530ACB">
              <w:rPr>
                <w:rFonts w:cstheme="minorHAnsi"/>
                <w:color w:val="002060"/>
              </w:rPr>
              <w:t xml:space="preserve">serviciului de alimentare cu apă </w:t>
            </w:r>
            <w:proofErr w:type="spellStart"/>
            <w:r w:rsidRPr="00530ACB">
              <w:rPr>
                <w:rFonts w:cstheme="minorHAnsi"/>
                <w:color w:val="002060"/>
              </w:rPr>
              <w:t>şi</w:t>
            </w:r>
            <w:proofErr w:type="spellEnd"/>
            <w:r w:rsidRPr="00530ACB">
              <w:rPr>
                <w:rFonts w:cstheme="minorHAnsi"/>
                <w:color w:val="002060"/>
              </w:rPr>
              <w:t xml:space="preserve"> de canalizare</w:t>
            </w:r>
          </w:p>
          <w:p w14:paraId="69189166" w14:textId="65C00940" w:rsidR="00F40885" w:rsidRPr="007477FD" w:rsidRDefault="00F40885" w:rsidP="00F40885">
            <w:pPr>
              <w:pStyle w:val="ListParagraph"/>
              <w:numPr>
                <w:ilvl w:val="0"/>
                <w:numId w:val="9"/>
              </w:numPr>
              <w:spacing w:before="60"/>
              <w:jc w:val="both"/>
              <w:rPr>
                <w:rFonts w:cstheme="minorHAnsi"/>
                <w:color w:val="002060"/>
                <w:rPrChange w:id="23" w:author="Author" w:date="2024-10-16T09:42:00Z">
                  <w:rPr/>
                </w:rPrChange>
              </w:rPr>
            </w:pPr>
            <w:r w:rsidRPr="007477FD">
              <w:rPr>
                <w:rFonts w:cstheme="minorHAnsi"/>
                <w:color w:val="002060"/>
              </w:rPr>
              <w:t>Legea apelor nr. 107/1996</w:t>
            </w:r>
            <w:r>
              <w:rPr>
                <w:rFonts w:cstheme="minorHAnsi"/>
                <w:color w:val="002060"/>
              </w:rPr>
              <w:t>, cu modificările și completările ulterioare</w:t>
            </w:r>
          </w:p>
        </w:tc>
      </w:tr>
      <w:tr w:rsidR="00F40885" w:rsidRPr="00646A0A" w14:paraId="2D1A1422" w14:textId="77777777" w:rsidTr="00D479A3">
        <w:tc>
          <w:tcPr>
            <w:tcW w:w="451" w:type="pct"/>
            <w:vMerge w:val="restart"/>
          </w:tcPr>
          <w:p w14:paraId="7B456DC5" w14:textId="77777777" w:rsidR="00F40885" w:rsidRPr="00646A0A" w:rsidRDefault="00F40885" w:rsidP="00F40885">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F40885" w:rsidRPr="00646A0A" w:rsidRDefault="00F40885" w:rsidP="00F40885">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08EB23BA" w14:textId="51442BC3" w:rsidR="00F40885" w:rsidRPr="00646A0A" w:rsidRDefault="00F40885" w:rsidP="00F40885">
            <w:pPr>
              <w:spacing w:before="60"/>
              <w:jc w:val="both"/>
              <w:rPr>
                <w:rFonts w:cstheme="minorHAnsi"/>
                <w:color w:val="002060"/>
              </w:rPr>
            </w:pPr>
            <w:r w:rsidRPr="000C0B09">
              <w:rPr>
                <w:rFonts w:cstheme="minorHAnsi"/>
                <w:b/>
                <w:bCs/>
                <w:color w:val="002060"/>
              </w:rPr>
              <w:t>Declarație unic</w:t>
            </w:r>
            <w:r w:rsidR="000C0B09">
              <w:rPr>
                <w:rFonts w:cstheme="minorHAnsi"/>
                <w:b/>
                <w:bCs/>
                <w:color w:val="002060"/>
              </w:rPr>
              <w:t>ă</w:t>
            </w:r>
            <w:r w:rsidRPr="00646A0A">
              <w:rPr>
                <w:rFonts w:cstheme="minorHAnsi"/>
                <w:color w:val="002060"/>
              </w:rPr>
              <w:t xml:space="preserve"> asumată de reprezentantul legal/împuternicit</w:t>
            </w:r>
          </w:p>
          <w:p w14:paraId="3FC643AD" w14:textId="77777777" w:rsidR="00F40885" w:rsidRPr="00646A0A" w:rsidRDefault="00F40885" w:rsidP="00F40885">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F40885" w:rsidRPr="00646A0A" w:rsidRDefault="00F40885" w:rsidP="00F40885">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283984B" w:rsidR="00F40885"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al comisiei din 4.6.2021</w:t>
            </w:r>
            <w:r>
              <w:rPr>
                <w:rFonts w:cstheme="minorHAnsi"/>
                <w:color w:val="002060"/>
              </w:rPr>
              <w:t>, consolidat</w:t>
            </w:r>
          </w:p>
          <w:p w14:paraId="5E45F6C1" w14:textId="35FC7464" w:rsidR="00F40885" w:rsidRPr="00646A0A" w:rsidRDefault="00F40885" w:rsidP="00F40885">
            <w:pPr>
              <w:pStyle w:val="ListParagraph"/>
              <w:numPr>
                <w:ilvl w:val="0"/>
                <w:numId w:val="2"/>
              </w:numPr>
              <w:spacing w:before="60"/>
              <w:contextualSpacing w:val="0"/>
              <w:jc w:val="both"/>
              <w:rPr>
                <w:rFonts w:cstheme="minorHAnsi"/>
                <w:color w:val="002060"/>
              </w:rPr>
            </w:pPr>
            <w:r w:rsidRPr="005860F2">
              <w:rPr>
                <w:rFonts w:cstheme="minorHAnsi"/>
                <w:color w:val="002060"/>
              </w:rPr>
              <w:t>L</w:t>
            </w:r>
            <w:r>
              <w:rPr>
                <w:rFonts w:cstheme="minorHAnsi"/>
                <w:color w:val="002060"/>
              </w:rPr>
              <w:t>egea</w:t>
            </w:r>
            <w:r w:rsidRPr="005860F2">
              <w:rPr>
                <w:rFonts w:cstheme="minorHAnsi"/>
                <w:color w:val="002060"/>
              </w:rPr>
              <w:t xml:space="preserve"> nr. 292</w:t>
            </w:r>
            <w:r>
              <w:rPr>
                <w:rFonts w:cstheme="minorHAnsi"/>
                <w:color w:val="002060"/>
              </w:rPr>
              <w:t>/</w:t>
            </w:r>
            <w:r w:rsidRPr="005860F2">
              <w:rPr>
                <w:rFonts w:cstheme="minorHAnsi"/>
                <w:color w:val="002060"/>
              </w:rPr>
              <w:t>2018 privind evaluarea impactului anumitor proiecte publice și private asupra mediului</w:t>
            </w:r>
          </w:p>
          <w:p w14:paraId="7E736C99" w14:textId="77777777" w:rsidR="00F40885" w:rsidRPr="00646A0A" w:rsidRDefault="00F40885" w:rsidP="00F40885">
            <w:pPr>
              <w:spacing w:before="60"/>
              <w:jc w:val="both"/>
              <w:rPr>
                <w:rFonts w:cstheme="minorHAnsi"/>
                <w:color w:val="002060"/>
              </w:rPr>
            </w:pPr>
          </w:p>
        </w:tc>
      </w:tr>
      <w:tr w:rsidR="00F40885" w:rsidRPr="00646A0A" w14:paraId="3DC40EB2" w14:textId="77777777" w:rsidTr="00D479A3">
        <w:tc>
          <w:tcPr>
            <w:tcW w:w="451" w:type="pct"/>
            <w:vMerge/>
          </w:tcPr>
          <w:p w14:paraId="5C831B37" w14:textId="77777777" w:rsidR="00F40885" w:rsidRPr="00646A0A" w:rsidRDefault="00F40885" w:rsidP="00F40885">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F40885" w:rsidRPr="00646A0A" w:rsidRDefault="00F40885" w:rsidP="00F40885">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F40885" w:rsidRPr="00646A0A" w:rsidRDefault="00F40885" w:rsidP="00F40885">
            <w:pPr>
              <w:spacing w:before="60"/>
              <w:jc w:val="both"/>
              <w:rPr>
                <w:rFonts w:cstheme="minorHAnsi"/>
                <w:color w:val="002060"/>
              </w:rPr>
            </w:pPr>
            <w:r w:rsidRPr="00646A0A">
              <w:rPr>
                <w:rFonts w:cstheme="minorHAnsi"/>
                <w:color w:val="002060"/>
              </w:rPr>
              <w:lastRenderedPageBreak/>
              <w:t>În cazul în care a fost efectuată o evaluare a impactului asupra mediului, sunt puse în aplicare măsurile de atenuare și compensare necesare pentru protecția mediului.</w:t>
            </w:r>
          </w:p>
          <w:p w14:paraId="7A25C98F" w14:textId="77777777" w:rsidR="00F40885" w:rsidRPr="00646A0A" w:rsidRDefault="00F40885" w:rsidP="00F40885">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55210620"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F40885" w:rsidRPr="00646A0A" w:rsidRDefault="00F40885" w:rsidP="00F40885">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3BC2FFA3" w:rsidR="00F40885" w:rsidRPr="00646A0A" w:rsidRDefault="00F40885" w:rsidP="00F40885">
            <w:pPr>
              <w:spacing w:before="60"/>
              <w:jc w:val="both"/>
              <w:rPr>
                <w:rFonts w:cstheme="minorHAnsi"/>
                <w:color w:val="002060"/>
              </w:rPr>
            </w:pPr>
            <w:r>
              <w:rPr>
                <w:rFonts w:cstheme="minorHAnsi"/>
                <w:color w:val="002060"/>
              </w:rPr>
              <w:t>Act de reglementare emis de autoritatea pentru protecția mediului (</w:t>
            </w:r>
            <w:r w:rsidRPr="00646A0A">
              <w:rPr>
                <w:rFonts w:cstheme="minorHAnsi"/>
                <w:color w:val="002060"/>
              </w:rPr>
              <w:t xml:space="preserve">Decizia privind </w:t>
            </w:r>
            <w:r w:rsidRPr="00646A0A">
              <w:rPr>
                <w:rFonts w:cstheme="minorHAnsi"/>
                <w:color w:val="002060"/>
              </w:rPr>
              <w:lastRenderedPageBreak/>
              <w:t>etapa de încadrare</w:t>
            </w:r>
            <w:r>
              <w:rPr>
                <w:rFonts w:cstheme="minorHAnsi"/>
                <w:color w:val="002060"/>
              </w:rPr>
              <w:t xml:space="preserve"> sau clasarea notificării)</w:t>
            </w:r>
            <w:r w:rsidRPr="00646A0A">
              <w:rPr>
                <w:rFonts w:cstheme="minorHAnsi"/>
                <w:color w:val="002060"/>
              </w:rPr>
              <w:t xml:space="preserve"> și integrarea masurilor de atenuare și compensare în SF/DALI/PT</w:t>
            </w:r>
            <w:r>
              <w:rPr>
                <w:rFonts w:cstheme="minorHAnsi"/>
                <w:color w:val="002060"/>
              </w:rPr>
              <w:t>, dacă este cazul.</w:t>
            </w:r>
          </w:p>
        </w:tc>
        <w:tc>
          <w:tcPr>
            <w:tcW w:w="1036" w:type="pct"/>
            <w:tcBorders>
              <w:bottom w:val="single" w:sz="4" w:space="0" w:color="auto"/>
            </w:tcBorders>
            <w:shd w:val="clear" w:color="auto" w:fill="FBE4D5" w:themeFill="accent2" w:themeFillTint="33"/>
          </w:tcPr>
          <w:p w14:paraId="58FB5A4D" w14:textId="45B7C114" w:rsidR="00F40885" w:rsidRPr="00172F2B" w:rsidRDefault="00F40885" w:rsidP="00F40885">
            <w:pPr>
              <w:pStyle w:val="ListParagraph"/>
              <w:numPr>
                <w:ilvl w:val="0"/>
                <w:numId w:val="21"/>
              </w:numPr>
              <w:spacing w:before="60"/>
              <w:ind w:left="344"/>
              <w:jc w:val="both"/>
              <w:rPr>
                <w:rFonts w:cstheme="minorHAnsi"/>
                <w:color w:val="002060"/>
                <w:rPrChange w:id="24" w:author="Author" w:date="2024-10-16T11:09:00Z">
                  <w:rPr/>
                </w:rPrChange>
              </w:rPr>
            </w:pPr>
            <w:r w:rsidRPr="00580B12">
              <w:rPr>
                <w:rFonts w:cstheme="minorHAnsi"/>
                <w:color w:val="002060"/>
              </w:rPr>
              <w:lastRenderedPageBreak/>
              <w:t>L</w:t>
            </w:r>
            <w:r>
              <w:rPr>
                <w:rFonts w:cstheme="minorHAnsi"/>
                <w:color w:val="002060"/>
              </w:rPr>
              <w:t>egea</w:t>
            </w:r>
            <w:r w:rsidRPr="00580B12">
              <w:rPr>
                <w:rFonts w:cstheme="minorHAnsi"/>
                <w:color w:val="002060"/>
              </w:rPr>
              <w:t xml:space="preserve"> nr. 292 din 3 decembrie 2018 privind evaluarea impactului anumitor proiecte publice și private asupra mediului</w:t>
            </w:r>
          </w:p>
        </w:tc>
      </w:tr>
      <w:tr w:rsidR="00F40885" w:rsidRPr="000C0B09" w14:paraId="29105D81" w14:textId="77777777" w:rsidTr="000C0B09">
        <w:tc>
          <w:tcPr>
            <w:tcW w:w="451" w:type="pct"/>
            <w:vMerge/>
          </w:tcPr>
          <w:p w14:paraId="25748A8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02F2F194" w14:textId="77777777" w:rsidR="00F40885" w:rsidRPr="000C0B09" w:rsidRDefault="00F40885" w:rsidP="00F40885">
            <w:pPr>
              <w:spacing w:before="60"/>
              <w:jc w:val="both"/>
              <w:rPr>
                <w:rFonts w:cstheme="minorHAnsi"/>
                <w:b/>
                <w:bCs/>
                <w:color w:val="002060"/>
              </w:rPr>
            </w:pPr>
            <w:r w:rsidRPr="000C0B09">
              <w:rPr>
                <w:rFonts w:cstheme="minorHAnsi"/>
                <w:b/>
                <w:bCs/>
                <w:color w:val="002060"/>
              </w:rPr>
              <w:t>Cerință inclusă în raportul SEA aferent PS</w:t>
            </w:r>
          </w:p>
          <w:p w14:paraId="1B7EAF63" w14:textId="03150A79" w:rsidR="000C0B09" w:rsidRPr="000C0B09" w:rsidRDefault="000C0B09" w:rsidP="00F40885">
            <w:pPr>
              <w:spacing w:before="60"/>
              <w:jc w:val="both"/>
              <w:rPr>
                <w:rFonts w:cstheme="minorHAnsi"/>
                <w:b/>
                <w:bCs/>
                <w:color w:val="002060"/>
              </w:rPr>
            </w:pPr>
            <w:r w:rsidRPr="000C0B09">
              <w:rPr>
                <w:rFonts w:cstheme="minorHAnsi"/>
                <w:b/>
                <w:bCs/>
                <w:color w:val="002060"/>
              </w:rPr>
              <w:t>https://mfe.gov.ro/wp-content/uploads/2023/04/30c4eaf1cdbad7e782a9753fe20d2965.pdf</w:t>
            </w:r>
          </w:p>
          <w:p w14:paraId="3D2A6566" w14:textId="77777777" w:rsidR="00F40885" w:rsidRPr="000C0B09" w:rsidRDefault="00F40885" w:rsidP="00F40885">
            <w:pPr>
              <w:spacing w:before="60"/>
              <w:jc w:val="both"/>
              <w:rPr>
                <w:rFonts w:cstheme="minorHAnsi"/>
                <w:color w:val="002060"/>
              </w:rPr>
            </w:pPr>
            <w:r w:rsidRPr="000C0B09">
              <w:rPr>
                <w:rFonts w:cstheme="minorHAnsi"/>
                <w:color w:val="002060"/>
              </w:rPr>
              <w:t xml:space="preserve">Toate investițiile ce propun sisteme de iluminare artificială la exterior se vor realiza cu implementarea uneia sau mai multora dintre următoarelor </w:t>
            </w:r>
            <w:proofErr w:type="spellStart"/>
            <w:r w:rsidRPr="000C0B09">
              <w:rPr>
                <w:rFonts w:cstheme="minorHAnsi"/>
                <w:color w:val="002060"/>
              </w:rPr>
              <w:t>soluţii</w:t>
            </w:r>
            <w:proofErr w:type="spellEnd"/>
            <w:r w:rsidRPr="000C0B09">
              <w:rPr>
                <w:rFonts w:cstheme="minorHAnsi"/>
                <w:color w:val="002060"/>
              </w:rPr>
              <w:t>:</w:t>
            </w:r>
          </w:p>
          <w:p w14:paraId="1E80E176" w14:textId="77777777" w:rsidR="00F40885" w:rsidRPr="000C0B09" w:rsidRDefault="00F40885" w:rsidP="00F40885">
            <w:pPr>
              <w:spacing w:before="60"/>
              <w:jc w:val="both"/>
              <w:rPr>
                <w:rFonts w:cstheme="minorHAnsi"/>
                <w:color w:val="002060"/>
              </w:rPr>
            </w:pPr>
            <w:r w:rsidRPr="000C0B09">
              <w:rPr>
                <w:rFonts w:cstheme="minorHAnsi"/>
                <w:color w:val="002060"/>
              </w:rPr>
              <w:t>1. Reducerea supra-iluminării (lumini prea puternice);</w:t>
            </w:r>
          </w:p>
          <w:p w14:paraId="51562975" w14:textId="77777777" w:rsidR="00F40885" w:rsidRPr="000C0B09" w:rsidRDefault="00F40885" w:rsidP="00F40885">
            <w:pPr>
              <w:spacing w:before="60"/>
              <w:jc w:val="both"/>
              <w:rPr>
                <w:rFonts w:cstheme="minorHAnsi"/>
                <w:color w:val="002060"/>
              </w:rPr>
            </w:pPr>
            <w:r w:rsidRPr="000C0B09">
              <w:rPr>
                <w:rFonts w:cstheme="minorHAnsi"/>
                <w:color w:val="002060"/>
              </w:rPr>
              <w:t xml:space="preserve">2. Orientarea </w:t>
            </w:r>
            <w:proofErr w:type="spellStart"/>
            <w:r w:rsidRPr="000C0B09">
              <w:rPr>
                <w:rFonts w:cstheme="minorHAnsi"/>
                <w:color w:val="002060"/>
              </w:rPr>
              <w:t>şi</w:t>
            </w:r>
            <w:proofErr w:type="spellEnd"/>
            <w:r w:rsidRPr="000C0B09">
              <w:rPr>
                <w:rFonts w:cstheme="minorHAnsi"/>
                <w:color w:val="002060"/>
              </w:rPr>
              <w:t xml:space="preserve"> ecranarea surselor de lumină (menținerea luminii în limita proprietății sau a zonei desemnate pentru iluminare);</w:t>
            </w:r>
          </w:p>
          <w:p w14:paraId="7181532E" w14:textId="77777777" w:rsidR="00F40885" w:rsidRPr="000C0B09" w:rsidRDefault="00F40885" w:rsidP="00F40885">
            <w:pPr>
              <w:spacing w:before="60"/>
              <w:jc w:val="both"/>
              <w:rPr>
                <w:rFonts w:cstheme="minorHAnsi"/>
                <w:color w:val="002060"/>
              </w:rPr>
            </w:pPr>
            <w:r w:rsidRPr="000C0B09">
              <w:rPr>
                <w:rFonts w:cstheme="minorHAnsi"/>
                <w:color w:val="002060"/>
              </w:rPr>
              <w:t>3. Evitarea grupării excesive a luminii (iluminarea doar a zonelor în care este cu adevărat necesar);</w:t>
            </w:r>
          </w:p>
          <w:p w14:paraId="0960F836" w14:textId="77777777" w:rsidR="00F40885" w:rsidRPr="000C0B09" w:rsidRDefault="00F40885" w:rsidP="00F40885">
            <w:pPr>
              <w:spacing w:before="60"/>
              <w:jc w:val="both"/>
              <w:rPr>
                <w:rFonts w:cstheme="minorHAnsi"/>
                <w:color w:val="002060"/>
              </w:rPr>
            </w:pPr>
            <w:r w:rsidRPr="000C0B09">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F40885" w:rsidRPr="000C0B09" w:rsidRDefault="00F40885" w:rsidP="00F40885">
            <w:pPr>
              <w:spacing w:before="60"/>
              <w:jc w:val="both"/>
              <w:rPr>
                <w:rFonts w:cstheme="minorHAnsi"/>
                <w:color w:val="002060"/>
              </w:rPr>
            </w:pPr>
            <w:r w:rsidRPr="000C0B09">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FBE4D5" w:themeFill="accent2" w:themeFillTint="33"/>
          </w:tcPr>
          <w:p w14:paraId="0411E05C" w14:textId="33CAA22E" w:rsidR="00F40885" w:rsidRPr="000C0B09" w:rsidRDefault="00F40885" w:rsidP="00F40885">
            <w:pPr>
              <w:spacing w:before="60"/>
              <w:jc w:val="both"/>
              <w:rPr>
                <w:rFonts w:cstheme="minorHAnsi"/>
                <w:b/>
                <w:bCs/>
                <w:color w:val="002060"/>
              </w:rPr>
            </w:pPr>
            <w:r w:rsidRPr="000C0B09">
              <w:rPr>
                <w:rFonts w:cstheme="minorHAnsi"/>
                <w:b/>
                <w:bCs/>
                <w:color w:val="002060"/>
              </w:rPr>
              <w:t xml:space="preserve">Criteriu de </w:t>
            </w:r>
            <w:r w:rsidR="000C0B09">
              <w:rPr>
                <w:rFonts w:cstheme="minorHAnsi"/>
                <w:b/>
                <w:bCs/>
                <w:color w:val="002060"/>
              </w:rPr>
              <w:t>eligibilitate</w:t>
            </w:r>
          </w:p>
        </w:tc>
        <w:tc>
          <w:tcPr>
            <w:tcW w:w="841" w:type="pct"/>
            <w:shd w:val="clear" w:color="auto" w:fill="FBE4D5" w:themeFill="accent2" w:themeFillTint="33"/>
          </w:tcPr>
          <w:p w14:paraId="72F1183E" w14:textId="73AAEBED" w:rsidR="00F40885" w:rsidRPr="000C0B09" w:rsidRDefault="000C0B09" w:rsidP="000C0B09">
            <w:pPr>
              <w:spacing w:before="60"/>
              <w:jc w:val="both"/>
              <w:rPr>
                <w:rFonts w:cstheme="minorHAnsi"/>
                <w:color w:val="002060"/>
              </w:rPr>
            </w:pPr>
            <w:r w:rsidRPr="000C0B09">
              <w:rPr>
                <w:rFonts w:cstheme="minorHAnsi"/>
                <w:b/>
                <w:bCs/>
                <w:color w:val="002060"/>
              </w:rPr>
              <w:t>Declarație unică</w:t>
            </w:r>
            <w:r w:rsidRPr="000C0B09">
              <w:rPr>
                <w:rFonts w:cstheme="minorHAnsi"/>
                <w:color w:val="002060"/>
              </w:rPr>
              <w:t xml:space="preserve"> asumată de reprezentantul legal/împuternicit</w:t>
            </w:r>
          </w:p>
        </w:tc>
        <w:tc>
          <w:tcPr>
            <w:tcW w:w="581" w:type="pct"/>
            <w:shd w:val="clear" w:color="auto" w:fill="FBE4D5" w:themeFill="accent2" w:themeFillTint="33"/>
          </w:tcPr>
          <w:p w14:paraId="263BE97A" w14:textId="6163FF1E" w:rsidR="00F40885" w:rsidRPr="000C0B09" w:rsidRDefault="00F40885" w:rsidP="00F40885">
            <w:pPr>
              <w:spacing w:before="60"/>
              <w:jc w:val="both"/>
              <w:rPr>
                <w:rFonts w:cstheme="minorHAnsi"/>
                <w:color w:val="002060"/>
              </w:rPr>
            </w:pPr>
            <w:r w:rsidRPr="000C0B09">
              <w:rPr>
                <w:rFonts w:cstheme="minorHAnsi"/>
                <w:color w:val="002060"/>
              </w:rPr>
              <w:t>Includerea soluțiilor în SF/DALI/PT, dacă este cazul</w:t>
            </w:r>
          </w:p>
        </w:tc>
        <w:tc>
          <w:tcPr>
            <w:tcW w:w="1036" w:type="pct"/>
            <w:tcBorders>
              <w:bottom w:val="single" w:sz="4" w:space="0" w:color="auto"/>
            </w:tcBorders>
            <w:shd w:val="clear" w:color="auto" w:fill="FBE4D5" w:themeFill="accent2" w:themeFillTint="33"/>
          </w:tcPr>
          <w:p w14:paraId="6378B6F9" w14:textId="77777777" w:rsidR="00F40885" w:rsidRPr="000C0B09" w:rsidRDefault="00F40885" w:rsidP="00F40885">
            <w:pPr>
              <w:spacing w:before="60"/>
              <w:jc w:val="both"/>
              <w:rPr>
                <w:rFonts w:cstheme="minorHAnsi"/>
                <w:color w:val="002060"/>
              </w:rPr>
            </w:pPr>
            <w:r w:rsidRPr="000C0B09">
              <w:rPr>
                <w:rFonts w:cstheme="minorHAnsi"/>
                <w:color w:val="002060"/>
              </w:rPr>
              <w:t>Raportul SEA aferent PS</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25" w:name="_Toc135034720"/>
      <w:bookmarkEnd w:id="1"/>
      <w:bookmarkEnd w:id="2"/>
    </w:p>
    <w:bookmarkEnd w:id="25"/>
    <w:p w14:paraId="4E75BC06" w14:textId="7AEC122D" w:rsidR="00D479A3" w:rsidRPr="005A08D7" w:rsidRDefault="00D479A3" w:rsidP="00373D14">
      <w:pPr>
        <w:spacing w:before="60" w:after="0" w:line="240" w:lineRule="auto"/>
        <w:rPr>
          <w:rFonts w:cstheme="minorHAnsi"/>
          <w:b/>
          <w:bCs/>
          <w:i/>
          <w:color w:val="002060"/>
          <w:kern w:val="0"/>
          <w14:ligatures w14:val="none"/>
        </w:rPr>
      </w:pPr>
    </w:p>
    <w:sectPr w:rsidR="00D479A3" w:rsidRPr="005A08D7" w:rsidSect="00D479A3">
      <w:headerReference w:type="default" r:id="rId9"/>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36035" w14:textId="77777777" w:rsidR="00EC673F" w:rsidRDefault="00EC673F" w:rsidP="00373D14">
      <w:pPr>
        <w:spacing w:after="0" w:line="240" w:lineRule="auto"/>
      </w:pPr>
      <w:r>
        <w:separator/>
      </w:r>
    </w:p>
  </w:endnote>
  <w:endnote w:type="continuationSeparator" w:id="0">
    <w:p w14:paraId="7ADE3EF8" w14:textId="77777777" w:rsidR="00EC673F" w:rsidRDefault="00EC673F"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36867" w14:textId="77777777" w:rsidR="00EC673F" w:rsidRDefault="00EC673F" w:rsidP="00373D14">
      <w:pPr>
        <w:spacing w:after="0" w:line="240" w:lineRule="auto"/>
      </w:pPr>
      <w:r>
        <w:separator/>
      </w:r>
    </w:p>
  </w:footnote>
  <w:footnote w:type="continuationSeparator" w:id="0">
    <w:p w14:paraId="6297A255" w14:textId="77777777" w:rsidR="00EC673F" w:rsidRDefault="00EC673F"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373A" w14:textId="1E30AA3E" w:rsidR="00034B53" w:rsidRDefault="00034B53" w:rsidP="00B622E4">
    <w:pPr>
      <w:jc w:val="center"/>
      <w:rPr>
        <w:b/>
        <w:bCs/>
        <w:color w:val="002060"/>
        <w:sz w:val="24"/>
        <w:szCs w:val="24"/>
      </w:rPr>
    </w:pPr>
    <w:bookmarkStart w:id="26" w:name="_Hlk134874451"/>
    <w:bookmarkStart w:id="27" w:name="_Hlk139976622"/>
    <w:r w:rsidRPr="009741DC">
      <w:rPr>
        <w:b/>
        <w:bCs/>
        <w:color w:val="002060"/>
        <w:sz w:val="24"/>
        <w:szCs w:val="24"/>
      </w:rPr>
      <w:t>GHIDUL SOLICITANTULUI</w:t>
    </w:r>
  </w:p>
  <w:p w14:paraId="6D473A6E" w14:textId="119084BA" w:rsidR="00373D14" w:rsidRPr="00607FE9" w:rsidRDefault="00607FE9" w:rsidP="00B622E4">
    <w:pPr>
      <w:jc w:val="center"/>
    </w:pPr>
    <w:r w:rsidRPr="009741DC">
      <w:rPr>
        <w:b/>
        <w:bCs/>
        <w:color w:val="002060"/>
        <w:sz w:val="24"/>
        <w:szCs w:val="24"/>
      </w:rPr>
      <w:t xml:space="preserve"> </w:t>
    </w:r>
    <w:bookmarkEnd w:id="26"/>
    <w:bookmarkEnd w:id="27"/>
    <w:r w:rsidR="00245EF4" w:rsidRPr="00245EF4">
      <w:rPr>
        <w:rFonts w:eastAsia="Calibri" w:cstheme="minorHAnsi"/>
        <w:b/>
        <w:bCs/>
        <w:color w:val="002060"/>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FFC"/>
    <w:multiLevelType w:val="hybridMultilevel"/>
    <w:tmpl w:val="47B0B77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C568F"/>
    <w:multiLevelType w:val="hybridMultilevel"/>
    <w:tmpl w:val="D8FCE1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D1B533F"/>
    <w:multiLevelType w:val="hybridMultilevel"/>
    <w:tmpl w:val="6E18F42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4E645B"/>
    <w:multiLevelType w:val="hybridMultilevel"/>
    <w:tmpl w:val="87F4327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72779337">
    <w:abstractNumId w:val="8"/>
  </w:num>
  <w:num w:numId="2" w16cid:durableId="547448825">
    <w:abstractNumId w:val="16"/>
  </w:num>
  <w:num w:numId="3" w16cid:durableId="455831710">
    <w:abstractNumId w:val="3"/>
  </w:num>
  <w:num w:numId="4" w16cid:durableId="898052292">
    <w:abstractNumId w:val="13"/>
  </w:num>
  <w:num w:numId="5" w16cid:durableId="790510423">
    <w:abstractNumId w:val="12"/>
  </w:num>
  <w:num w:numId="6" w16cid:durableId="1448306216">
    <w:abstractNumId w:val="7"/>
  </w:num>
  <w:num w:numId="7" w16cid:durableId="1864126850">
    <w:abstractNumId w:val="18"/>
  </w:num>
  <w:num w:numId="8" w16cid:durableId="411049960">
    <w:abstractNumId w:val="19"/>
  </w:num>
  <w:num w:numId="9" w16cid:durableId="130364264">
    <w:abstractNumId w:val="5"/>
  </w:num>
  <w:num w:numId="10" w16cid:durableId="1048992572">
    <w:abstractNumId w:val="20"/>
  </w:num>
  <w:num w:numId="11" w16cid:durableId="1974411010">
    <w:abstractNumId w:val="9"/>
  </w:num>
  <w:num w:numId="12" w16cid:durableId="401754372">
    <w:abstractNumId w:val="14"/>
  </w:num>
  <w:num w:numId="13" w16cid:durableId="1771046968">
    <w:abstractNumId w:val="11"/>
  </w:num>
  <w:num w:numId="14" w16cid:durableId="1356618565">
    <w:abstractNumId w:val="10"/>
  </w:num>
  <w:num w:numId="15" w16cid:durableId="1039743568">
    <w:abstractNumId w:val="2"/>
  </w:num>
  <w:num w:numId="16" w16cid:durableId="956526287">
    <w:abstractNumId w:val="17"/>
  </w:num>
  <w:num w:numId="17" w16cid:durableId="1841264320">
    <w:abstractNumId w:val="6"/>
  </w:num>
  <w:num w:numId="18" w16cid:durableId="269049402">
    <w:abstractNumId w:val="4"/>
  </w:num>
  <w:num w:numId="19" w16cid:durableId="19743822">
    <w:abstractNumId w:val="15"/>
  </w:num>
  <w:num w:numId="20" w16cid:durableId="1586840430">
    <w:abstractNumId w:val="0"/>
  </w:num>
  <w:num w:numId="21" w16cid:durableId="2652349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9A3"/>
    <w:rsid w:val="00002D3A"/>
    <w:rsid w:val="000049F1"/>
    <w:rsid w:val="00021057"/>
    <w:rsid w:val="00022F0E"/>
    <w:rsid w:val="00032CB3"/>
    <w:rsid w:val="00034B53"/>
    <w:rsid w:val="00047A55"/>
    <w:rsid w:val="00074577"/>
    <w:rsid w:val="000762B7"/>
    <w:rsid w:val="00086FB2"/>
    <w:rsid w:val="000945B4"/>
    <w:rsid w:val="00096898"/>
    <w:rsid w:val="000A4C68"/>
    <w:rsid w:val="000A5B6C"/>
    <w:rsid w:val="000A679A"/>
    <w:rsid w:val="000B039F"/>
    <w:rsid w:val="000B155F"/>
    <w:rsid w:val="000C0B09"/>
    <w:rsid w:val="000F3D46"/>
    <w:rsid w:val="0012680E"/>
    <w:rsid w:val="0014366E"/>
    <w:rsid w:val="00172F2B"/>
    <w:rsid w:val="00173A49"/>
    <w:rsid w:val="0017440D"/>
    <w:rsid w:val="00193E66"/>
    <w:rsid w:val="001A2E45"/>
    <w:rsid w:val="001B08B1"/>
    <w:rsid w:val="001B1F04"/>
    <w:rsid w:val="001B527B"/>
    <w:rsid w:val="001C560F"/>
    <w:rsid w:val="001D7FFD"/>
    <w:rsid w:val="001E4F8D"/>
    <w:rsid w:val="001F30D3"/>
    <w:rsid w:val="00216238"/>
    <w:rsid w:val="00245EF4"/>
    <w:rsid w:val="00263FAC"/>
    <w:rsid w:val="002A5908"/>
    <w:rsid w:val="002B7367"/>
    <w:rsid w:val="002E4F52"/>
    <w:rsid w:val="002F7EC7"/>
    <w:rsid w:val="00303AFA"/>
    <w:rsid w:val="003070EB"/>
    <w:rsid w:val="00307F7B"/>
    <w:rsid w:val="00356E29"/>
    <w:rsid w:val="0036253E"/>
    <w:rsid w:val="00373D14"/>
    <w:rsid w:val="00394C9D"/>
    <w:rsid w:val="003A3A69"/>
    <w:rsid w:val="003C3C6D"/>
    <w:rsid w:val="003C6EF2"/>
    <w:rsid w:val="003D3EB8"/>
    <w:rsid w:val="003D42E2"/>
    <w:rsid w:val="003D4E59"/>
    <w:rsid w:val="003D5AB9"/>
    <w:rsid w:val="003F4713"/>
    <w:rsid w:val="003F658A"/>
    <w:rsid w:val="00402E2A"/>
    <w:rsid w:val="004063AB"/>
    <w:rsid w:val="004220AB"/>
    <w:rsid w:val="00436A7A"/>
    <w:rsid w:val="004424F9"/>
    <w:rsid w:val="004632F5"/>
    <w:rsid w:val="00472633"/>
    <w:rsid w:val="00476A13"/>
    <w:rsid w:val="00477C8C"/>
    <w:rsid w:val="00484218"/>
    <w:rsid w:val="004E317C"/>
    <w:rsid w:val="004E4D10"/>
    <w:rsid w:val="004F10AC"/>
    <w:rsid w:val="00501B13"/>
    <w:rsid w:val="00525E39"/>
    <w:rsid w:val="005347A9"/>
    <w:rsid w:val="00546642"/>
    <w:rsid w:val="00580B12"/>
    <w:rsid w:val="005860F2"/>
    <w:rsid w:val="005912CC"/>
    <w:rsid w:val="005A08D7"/>
    <w:rsid w:val="005C5B36"/>
    <w:rsid w:val="005D19C5"/>
    <w:rsid w:val="005F546B"/>
    <w:rsid w:val="00600164"/>
    <w:rsid w:val="00604181"/>
    <w:rsid w:val="00605A8E"/>
    <w:rsid w:val="00606AF4"/>
    <w:rsid w:val="00607FE9"/>
    <w:rsid w:val="00612019"/>
    <w:rsid w:val="006266F5"/>
    <w:rsid w:val="00646A0A"/>
    <w:rsid w:val="006476BB"/>
    <w:rsid w:val="006534A7"/>
    <w:rsid w:val="00675341"/>
    <w:rsid w:val="00681A77"/>
    <w:rsid w:val="006A55F1"/>
    <w:rsid w:val="006C36F8"/>
    <w:rsid w:val="006C65D6"/>
    <w:rsid w:val="006F2FBA"/>
    <w:rsid w:val="00736A34"/>
    <w:rsid w:val="007477FD"/>
    <w:rsid w:val="00754D4B"/>
    <w:rsid w:val="007647AF"/>
    <w:rsid w:val="00766ECC"/>
    <w:rsid w:val="00777F10"/>
    <w:rsid w:val="00782681"/>
    <w:rsid w:val="00792A79"/>
    <w:rsid w:val="007A05B3"/>
    <w:rsid w:val="007A7153"/>
    <w:rsid w:val="007C00AB"/>
    <w:rsid w:val="007C43DA"/>
    <w:rsid w:val="007C674F"/>
    <w:rsid w:val="007E068E"/>
    <w:rsid w:val="007E3A06"/>
    <w:rsid w:val="008030D2"/>
    <w:rsid w:val="0083475E"/>
    <w:rsid w:val="008357EC"/>
    <w:rsid w:val="00836A23"/>
    <w:rsid w:val="00854216"/>
    <w:rsid w:val="008648C8"/>
    <w:rsid w:val="00870840"/>
    <w:rsid w:val="00871071"/>
    <w:rsid w:val="00874E57"/>
    <w:rsid w:val="0087714A"/>
    <w:rsid w:val="00881B36"/>
    <w:rsid w:val="00885447"/>
    <w:rsid w:val="008A39E5"/>
    <w:rsid w:val="008D02A4"/>
    <w:rsid w:val="008E2A4B"/>
    <w:rsid w:val="009103F6"/>
    <w:rsid w:val="00913924"/>
    <w:rsid w:val="009145F4"/>
    <w:rsid w:val="0091585C"/>
    <w:rsid w:val="0092324C"/>
    <w:rsid w:val="009260E7"/>
    <w:rsid w:val="00927BCC"/>
    <w:rsid w:val="009734AF"/>
    <w:rsid w:val="00974FF9"/>
    <w:rsid w:val="009B7040"/>
    <w:rsid w:val="009C0186"/>
    <w:rsid w:val="009C11CE"/>
    <w:rsid w:val="009E7C78"/>
    <w:rsid w:val="009F64A3"/>
    <w:rsid w:val="00A157A4"/>
    <w:rsid w:val="00A17B12"/>
    <w:rsid w:val="00A50F86"/>
    <w:rsid w:val="00A620F0"/>
    <w:rsid w:val="00A63F7F"/>
    <w:rsid w:val="00A64FFC"/>
    <w:rsid w:val="00AA6233"/>
    <w:rsid w:val="00AB0B23"/>
    <w:rsid w:val="00AE5370"/>
    <w:rsid w:val="00AE6001"/>
    <w:rsid w:val="00B0636C"/>
    <w:rsid w:val="00B448BD"/>
    <w:rsid w:val="00B501B4"/>
    <w:rsid w:val="00B622E4"/>
    <w:rsid w:val="00BB4DE0"/>
    <w:rsid w:val="00BB62EC"/>
    <w:rsid w:val="00BB67AE"/>
    <w:rsid w:val="00BD1CF2"/>
    <w:rsid w:val="00C1126F"/>
    <w:rsid w:val="00C20AD2"/>
    <w:rsid w:val="00C43B28"/>
    <w:rsid w:val="00C758B2"/>
    <w:rsid w:val="00C77F7D"/>
    <w:rsid w:val="00C82732"/>
    <w:rsid w:val="00C90672"/>
    <w:rsid w:val="00CA618F"/>
    <w:rsid w:val="00CB180D"/>
    <w:rsid w:val="00CD2793"/>
    <w:rsid w:val="00CF45E8"/>
    <w:rsid w:val="00D06AC5"/>
    <w:rsid w:val="00D07E10"/>
    <w:rsid w:val="00D479A3"/>
    <w:rsid w:val="00D54737"/>
    <w:rsid w:val="00D659E9"/>
    <w:rsid w:val="00D754FE"/>
    <w:rsid w:val="00D90F64"/>
    <w:rsid w:val="00D911B2"/>
    <w:rsid w:val="00D96060"/>
    <w:rsid w:val="00DA1F46"/>
    <w:rsid w:val="00DC2D40"/>
    <w:rsid w:val="00DE53E5"/>
    <w:rsid w:val="00E02A56"/>
    <w:rsid w:val="00E10688"/>
    <w:rsid w:val="00E1575F"/>
    <w:rsid w:val="00E36E8D"/>
    <w:rsid w:val="00E47A71"/>
    <w:rsid w:val="00E651B4"/>
    <w:rsid w:val="00E660CB"/>
    <w:rsid w:val="00E677F1"/>
    <w:rsid w:val="00E70591"/>
    <w:rsid w:val="00E8656D"/>
    <w:rsid w:val="00EC4844"/>
    <w:rsid w:val="00EC673F"/>
    <w:rsid w:val="00F0040A"/>
    <w:rsid w:val="00F25B82"/>
    <w:rsid w:val="00F33310"/>
    <w:rsid w:val="00F40885"/>
    <w:rsid w:val="00F463E3"/>
    <w:rsid w:val="00F645CA"/>
    <w:rsid w:val="00F64CDF"/>
    <w:rsid w:val="00F77366"/>
    <w:rsid w:val="00F82C07"/>
    <w:rsid w:val="00F92E8F"/>
    <w:rsid w:val="00F93D3D"/>
    <w:rsid w:val="00F9697B"/>
    <w:rsid w:val="00FA4510"/>
    <w:rsid w:val="00FD25DA"/>
    <w:rsid w:val="00FF28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173A49"/>
    <w:pPr>
      <w:spacing w:after="0" w:line="240" w:lineRule="auto"/>
    </w:pPr>
  </w:style>
  <w:style w:type="character" w:styleId="CommentReference">
    <w:name w:val="annotation reference"/>
    <w:basedOn w:val="DefaultParagraphFont"/>
    <w:uiPriority w:val="99"/>
    <w:semiHidden/>
    <w:unhideWhenUsed/>
    <w:rsid w:val="003A3A69"/>
    <w:rPr>
      <w:sz w:val="16"/>
      <w:szCs w:val="16"/>
    </w:rPr>
  </w:style>
  <w:style w:type="paragraph" w:styleId="CommentText">
    <w:name w:val="annotation text"/>
    <w:basedOn w:val="Normal"/>
    <w:link w:val="CommentTextChar"/>
    <w:uiPriority w:val="99"/>
    <w:unhideWhenUsed/>
    <w:rsid w:val="003A3A69"/>
    <w:pPr>
      <w:spacing w:line="240" w:lineRule="auto"/>
    </w:pPr>
    <w:rPr>
      <w:sz w:val="20"/>
      <w:szCs w:val="20"/>
    </w:rPr>
  </w:style>
  <w:style w:type="character" w:customStyle="1" w:styleId="CommentTextChar">
    <w:name w:val="Comment Text Char"/>
    <w:basedOn w:val="DefaultParagraphFont"/>
    <w:link w:val="CommentText"/>
    <w:uiPriority w:val="99"/>
    <w:rsid w:val="003A3A69"/>
    <w:rPr>
      <w:sz w:val="20"/>
      <w:szCs w:val="20"/>
    </w:rPr>
  </w:style>
  <w:style w:type="paragraph" w:styleId="CommentSubject">
    <w:name w:val="annotation subject"/>
    <w:basedOn w:val="CommentText"/>
    <w:next w:val="CommentText"/>
    <w:link w:val="CommentSubjectChar"/>
    <w:uiPriority w:val="99"/>
    <w:semiHidden/>
    <w:unhideWhenUsed/>
    <w:rsid w:val="003A3A69"/>
    <w:rPr>
      <w:b/>
      <w:bCs/>
    </w:rPr>
  </w:style>
  <w:style w:type="character" w:customStyle="1" w:styleId="CommentSubjectChar">
    <w:name w:val="Comment Subject Char"/>
    <w:basedOn w:val="CommentTextChar"/>
    <w:link w:val="CommentSubject"/>
    <w:uiPriority w:val="99"/>
    <w:semiHidden/>
    <w:rsid w:val="003A3A69"/>
    <w:rPr>
      <w:b/>
      <w:bCs/>
      <w:sz w:val="20"/>
      <w:szCs w:val="20"/>
    </w:rPr>
  </w:style>
  <w:style w:type="character" w:styleId="FollowedHyperlink">
    <w:name w:val="FollowedHyperlink"/>
    <w:basedOn w:val="DefaultParagraphFont"/>
    <w:uiPriority w:val="99"/>
    <w:semiHidden/>
    <w:unhideWhenUsed/>
    <w:rsid w:val="000C0B09"/>
    <w:rPr>
      <w:color w:val="954F72" w:themeColor="followedHyperlink"/>
      <w:u w:val="single"/>
    </w:rPr>
  </w:style>
  <w:style w:type="character" w:customStyle="1" w:styleId="UnresolvedMention1">
    <w:name w:val="Unresolved Mention1"/>
    <w:basedOn w:val="DefaultParagraphFont"/>
    <w:uiPriority w:val="99"/>
    <w:semiHidden/>
    <w:unhideWhenUsed/>
    <w:rsid w:val="007A71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3/04/30c4eaf1cdbad7e782a9753fe20d296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F6360-F95D-4B53-BE17-69F9A795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3872</Words>
  <Characters>22072</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2</cp:revision>
  <dcterms:created xsi:type="dcterms:W3CDTF">2025-05-15T09:47:00Z</dcterms:created>
  <dcterms:modified xsi:type="dcterms:W3CDTF">2025-05-15T09:47:00Z</dcterms:modified>
</cp:coreProperties>
</file>